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697A5" w14:textId="41FB1CAD" w:rsidR="00F57377" w:rsidRDefault="00F57377" w:rsidP="00F57377">
      <w:pPr>
        <w:pStyle w:val="CRCoverPage"/>
        <w:tabs>
          <w:tab w:val="right" w:pos="9639"/>
        </w:tabs>
        <w:spacing w:after="0"/>
        <w:rPr>
          <w:b/>
          <w:i/>
          <w:noProof/>
          <w:sz w:val="28"/>
        </w:rPr>
      </w:pPr>
      <w:r w:rsidRPr="009A67F1">
        <w:rPr>
          <w:b/>
          <w:noProof/>
          <w:sz w:val="24"/>
        </w:rPr>
        <w:t>3GPP TSG-</w:t>
      </w:r>
      <w:r w:rsidR="00EF3D91">
        <w:fldChar w:fldCharType="begin"/>
      </w:r>
      <w:r w:rsidR="00EF3D91">
        <w:instrText xml:space="preserve"> DOCPROPERTY  TSG/WGRef  \* MERGEFORMAT </w:instrText>
      </w:r>
      <w:r w:rsidR="00EF3D91">
        <w:fldChar w:fldCharType="separate"/>
      </w:r>
      <w:r w:rsidRPr="009A67F1">
        <w:rPr>
          <w:b/>
          <w:noProof/>
          <w:sz w:val="24"/>
        </w:rPr>
        <w:t>SA4</w:t>
      </w:r>
      <w:r w:rsidR="00EF3D91">
        <w:rPr>
          <w:b/>
          <w:noProof/>
          <w:sz w:val="24"/>
        </w:rPr>
        <w:fldChar w:fldCharType="end"/>
      </w:r>
      <w:r w:rsidRPr="009A67F1">
        <w:rPr>
          <w:b/>
          <w:noProof/>
          <w:sz w:val="24"/>
        </w:rPr>
        <w:t xml:space="preserve"> Meeting #</w:t>
      </w:r>
      <w:r w:rsidR="00EF3D91">
        <w:fldChar w:fldCharType="begin"/>
      </w:r>
      <w:r w:rsidR="00EF3D91">
        <w:instrText xml:space="preserve"> DOCPROPERTY  MtgSeq  \* MERGEFORMAT </w:instrText>
      </w:r>
      <w:r w:rsidR="00EF3D91">
        <w:fldChar w:fldCharType="separate"/>
      </w:r>
      <w:r w:rsidRPr="009A67F1">
        <w:rPr>
          <w:b/>
          <w:noProof/>
          <w:sz w:val="24"/>
        </w:rPr>
        <w:t>13</w:t>
      </w:r>
      <w:r w:rsidR="00CA5904" w:rsidRPr="009A67F1">
        <w:rPr>
          <w:b/>
          <w:noProof/>
          <w:sz w:val="24"/>
        </w:rPr>
        <w:t>4</w:t>
      </w:r>
      <w:r w:rsidR="00EF3D91">
        <w:rPr>
          <w:b/>
          <w:noProof/>
          <w:sz w:val="24"/>
        </w:rPr>
        <w:fldChar w:fldCharType="end"/>
      </w:r>
      <w:r w:rsidR="00EF3D91">
        <w:fldChar w:fldCharType="begin"/>
      </w:r>
      <w:r w:rsidR="00EF3D91">
        <w:instrText xml:space="preserve"> DOCPROPERTY  MtgTitle  \* MERGEFORMAT </w:instrText>
      </w:r>
      <w:r w:rsidR="00EF3D91">
        <w:fldChar w:fldCharType="separate"/>
      </w:r>
      <w:r w:rsidR="00EF3D91">
        <w:fldChar w:fldCharType="end"/>
      </w:r>
      <w:r w:rsidRPr="009A67F1">
        <w:rPr>
          <w:b/>
          <w:i/>
          <w:noProof/>
          <w:sz w:val="28"/>
        </w:rPr>
        <w:tab/>
      </w:r>
      <w:r w:rsidR="00EF3D91">
        <w:fldChar w:fldCharType="begin"/>
      </w:r>
      <w:r w:rsidR="00EF3D91">
        <w:instrText xml:space="preserve"> DOCPROPERTY  Tdoc#  \* MERGEFORMAT </w:instrText>
      </w:r>
      <w:r w:rsidR="00EF3D91">
        <w:fldChar w:fldCharType="separate"/>
      </w:r>
      <w:r w:rsidRPr="009A67F1">
        <w:rPr>
          <w:b/>
          <w:i/>
          <w:noProof/>
          <w:sz w:val="28"/>
        </w:rPr>
        <w:t>S4-25</w:t>
      </w:r>
      <w:r w:rsidR="00F912BF">
        <w:rPr>
          <w:b/>
          <w:i/>
          <w:noProof/>
          <w:sz w:val="28"/>
        </w:rPr>
        <w:t>1982</w:t>
      </w:r>
      <w:r w:rsidR="00EF3D91">
        <w:rPr>
          <w:b/>
          <w:i/>
          <w:noProof/>
          <w:sz w:val="28"/>
        </w:rPr>
        <w:fldChar w:fldCharType="end"/>
      </w:r>
    </w:p>
    <w:p w14:paraId="2BC4547B" w14:textId="6DD10E9A" w:rsidR="00F57377" w:rsidRDefault="00EF3D91" w:rsidP="00F57377">
      <w:pPr>
        <w:pStyle w:val="CRCoverPage"/>
        <w:outlineLvl w:val="0"/>
        <w:rPr>
          <w:b/>
          <w:noProof/>
          <w:sz w:val="24"/>
        </w:rPr>
      </w:pPr>
      <w:r>
        <w:fldChar w:fldCharType="begin"/>
      </w:r>
      <w:r>
        <w:instrText xml:space="preserve"> DOCPROPERTY  Location  \* MERGEFORMAT </w:instrText>
      </w:r>
      <w:r>
        <w:fldChar w:fldCharType="separate"/>
      </w:r>
      <w:r w:rsidR="00CA5904">
        <w:rPr>
          <w:b/>
          <w:noProof/>
          <w:sz w:val="24"/>
        </w:rPr>
        <w:t>Dallas</w:t>
      </w:r>
      <w:r>
        <w:rPr>
          <w:b/>
          <w:noProof/>
          <w:sz w:val="24"/>
        </w:rPr>
        <w:fldChar w:fldCharType="end"/>
      </w:r>
      <w:r w:rsidR="00F57377">
        <w:rPr>
          <w:b/>
          <w:noProof/>
          <w:sz w:val="24"/>
        </w:rPr>
        <w:t xml:space="preserve">, </w:t>
      </w:r>
      <w:r>
        <w:fldChar w:fldCharType="begin"/>
      </w:r>
      <w:r>
        <w:instrText xml:space="preserve"> DOCPROPERTY  Country  \* MERGEFORMAT </w:instrText>
      </w:r>
      <w:r>
        <w:fldChar w:fldCharType="separate"/>
      </w:r>
      <w:r w:rsidR="00CA5904">
        <w:rPr>
          <w:b/>
          <w:noProof/>
          <w:sz w:val="24"/>
        </w:rPr>
        <w:t>US</w:t>
      </w:r>
      <w:r>
        <w:rPr>
          <w:b/>
          <w:noProof/>
          <w:sz w:val="24"/>
        </w:rPr>
        <w:fldChar w:fldCharType="end"/>
      </w:r>
      <w:r w:rsidR="00F57377">
        <w:rPr>
          <w:b/>
          <w:noProof/>
          <w:sz w:val="24"/>
        </w:rPr>
        <w:t xml:space="preserve">, </w:t>
      </w:r>
      <w:r>
        <w:fldChar w:fldCharType="begin"/>
      </w:r>
      <w:r>
        <w:instrText xml:space="preserve"> DOCPROPERTY  StartDate  \* MERGEFORMAT </w:instrText>
      </w:r>
      <w:r>
        <w:fldChar w:fldCharType="separate"/>
      </w:r>
      <w:r w:rsidR="00F57377" w:rsidRPr="00BA51D9">
        <w:rPr>
          <w:b/>
          <w:noProof/>
          <w:sz w:val="24"/>
        </w:rPr>
        <w:t>1</w:t>
      </w:r>
      <w:r w:rsidR="00CA5904">
        <w:rPr>
          <w:b/>
          <w:noProof/>
          <w:sz w:val="24"/>
        </w:rPr>
        <w:t>7</w:t>
      </w:r>
      <w:r w:rsidR="00F57377" w:rsidRPr="00BA51D9">
        <w:rPr>
          <w:b/>
          <w:noProof/>
          <w:sz w:val="24"/>
        </w:rPr>
        <w:t xml:space="preserve">th </w:t>
      </w:r>
      <w:r w:rsidR="00CA5904">
        <w:rPr>
          <w:b/>
          <w:noProof/>
          <w:sz w:val="24"/>
        </w:rPr>
        <w:t>Nov.</w:t>
      </w:r>
      <w:r w:rsidR="00F57377" w:rsidRPr="00BA51D9">
        <w:rPr>
          <w:b/>
          <w:noProof/>
          <w:sz w:val="24"/>
        </w:rPr>
        <w:t xml:space="preserve"> 2025</w:t>
      </w:r>
      <w:r>
        <w:rPr>
          <w:b/>
          <w:noProof/>
          <w:sz w:val="24"/>
        </w:rPr>
        <w:fldChar w:fldCharType="end"/>
      </w:r>
      <w:r w:rsidR="00F57377">
        <w:rPr>
          <w:b/>
          <w:noProof/>
          <w:sz w:val="24"/>
        </w:rPr>
        <w:t xml:space="preserve"> </w:t>
      </w:r>
      <w:r w:rsidR="00CA5904">
        <w:rPr>
          <w:b/>
          <w:noProof/>
          <w:sz w:val="24"/>
        </w:rPr>
        <w:t>–</w:t>
      </w:r>
      <w:r w:rsidR="00F57377">
        <w:rPr>
          <w:b/>
          <w:noProof/>
          <w:sz w:val="24"/>
        </w:rPr>
        <w:t xml:space="preserve"> </w:t>
      </w:r>
      <w:r>
        <w:fldChar w:fldCharType="begin"/>
      </w:r>
      <w:r>
        <w:instrText xml:space="preserve"> DOCPROPERTY  EndDate  \* MERGEFORMAT </w:instrText>
      </w:r>
      <w:r>
        <w:fldChar w:fldCharType="separate"/>
      </w:r>
      <w:r w:rsidR="00F57377" w:rsidRPr="00BA51D9">
        <w:rPr>
          <w:b/>
          <w:noProof/>
          <w:sz w:val="24"/>
        </w:rPr>
        <w:t>2</w:t>
      </w:r>
      <w:r w:rsidR="00CA5904">
        <w:rPr>
          <w:b/>
          <w:noProof/>
          <w:sz w:val="24"/>
        </w:rPr>
        <w:t>1st</w:t>
      </w:r>
      <w:r w:rsidR="00F57377" w:rsidRPr="00BA51D9">
        <w:rPr>
          <w:b/>
          <w:noProof/>
          <w:sz w:val="24"/>
        </w:rPr>
        <w:t xml:space="preserve"> </w:t>
      </w:r>
      <w:r w:rsidR="00CA5904">
        <w:rPr>
          <w:b/>
          <w:noProof/>
          <w:sz w:val="24"/>
        </w:rPr>
        <w:t>Nov.</w:t>
      </w:r>
      <w:r w:rsidR="00F57377" w:rsidRPr="00BA51D9">
        <w:rPr>
          <w:b/>
          <w:noProof/>
          <w:sz w:val="24"/>
        </w:rPr>
        <w:t xml:space="preserve"> 2025</w:t>
      </w:r>
      <w:r>
        <w:rPr>
          <w:b/>
          <w:noProof/>
          <w:sz w:val="24"/>
        </w:rPr>
        <w:fldChar w:fldCharType="end"/>
      </w:r>
      <w:r w:rsidR="004326F8">
        <w:rPr>
          <w:b/>
          <w:noProof/>
          <w:sz w:val="24"/>
        </w:rPr>
        <w:tab/>
      </w:r>
      <w:r w:rsidR="004326F8">
        <w:rPr>
          <w:b/>
          <w:noProof/>
          <w:sz w:val="24"/>
        </w:rPr>
        <w:tab/>
      </w:r>
      <w:r w:rsidR="004326F8">
        <w:rPr>
          <w:b/>
          <w:noProof/>
          <w:sz w:val="24"/>
        </w:rPr>
        <w:tab/>
      </w:r>
      <w:r w:rsidR="004326F8">
        <w:rPr>
          <w:b/>
          <w:noProof/>
          <w:sz w:val="24"/>
        </w:rPr>
        <w:tab/>
      </w:r>
      <w:r w:rsidR="004326F8">
        <w:rPr>
          <w:b/>
          <w:noProof/>
          <w:sz w:val="24"/>
        </w:rPr>
        <w:tab/>
      </w:r>
      <w:r w:rsidR="004326F8">
        <w:rPr>
          <w:b/>
          <w:noProof/>
          <w:sz w:val="24"/>
        </w:rPr>
        <w:tab/>
      </w:r>
      <w:r w:rsidR="004326F8">
        <w:rPr>
          <w:b/>
          <w:noProof/>
          <w:sz w:val="24"/>
        </w:rPr>
        <w:tab/>
      </w:r>
      <w:r w:rsidR="004326F8">
        <w:rPr>
          <w:b/>
          <w:noProof/>
          <w:sz w:val="24"/>
        </w:rPr>
        <w:tab/>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F57377" w14:paraId="15860049" w14:textId="77777777" w:rsidTr="00E16BB1">
        <w:tc>
          <w:tcPr>
            <w:tcW w:w="9641" w:type="dxa"/>
            <w:gridSpan w:val="9"/>
            <w:tcBorders>
              <w:top w:val="single" w:sz="4" w:space="0" w:color="auto"/>
              <w:left w:val="single" w:sz="4" w:space="0" w:color="auto"/>
              <w:right w:val="single" w:sz="4" w:space="0" w:color="auto"/>
            </w:tcBorders>
          </w:tcPr>
          <w:p w14:paraId="25E9CDB9" w14:textId="77777777" w:rsidR="00F57377" w:rsidRDefault="00F57377" w:rsidP="00E16BB1">
            <w:pPr>
              <w:pStyle w:val="CRCoverPage"/>
              <w:spacing w:after="0"/>
              <w:jc w:val="right"/>
              <w:rPr>
                <w:i/>
                <w:noProof/>
              </w:rPr>
            </w:pPr>
            <w:r>
              <w:rPr>
                <w:i/>
                <w:noProof/>
                <w:sz w:val="14"/>
              </w:rPr>
              <w:t>CR-Form-v12.3</w:t>
            </w:r>
          </w:p>
        </w:tc>
      </w:tr>
      <w:tr w:rsidR="00F57377" w14:paraId="4ABDED76" w14:textId="77777777" w:rsidTr="00E16BB1">
        <w:tc>
          <w:tcPr>
            <w:tcW w:w="9641" w:type="dxa"/>
            <w:gridSpan w:val="9"/>
            <w:tcBorders>
              <w:left w:val="single" w:sz="4" w:space="0" w:color="auto"/>
              <w:right w:val="single" w:sz="4" w:space="0" w:color="auto"/>
            </w:tcBorders>
          </w:tcPr>
          <w:p w14:paraId="50C5AE56" w14:textId="77777777" w:rsidR="00F57377" w:rsidRDefault="00F57377" w:rsidP="00E16BB1">
            <w:pPr>
              <w:pStyle w:val="CRCoverPage"/>
              <w:spacing w:after="0"/>
              <w:jc w:val="center"/>
              <w:rPr>
                <w:noProof/>
              </w:rPr>
            </w:pPr>
            <w:r>
              <w:rPr>
                <w:b/>
                <w:noProof/>
                <w:sz w:val="32"/>
              </w:rPr>
              <w:t>CHANGE REQUEST</w:t>
            </w:r>
          </w:p>
        </w:tc>
      </w:tr>
      <w:tr w:rsidR="00F57377" w14:paraId="3878E390" w14:textId="77777777" w:rsidTr="00E16BB1">
        <w:tc>
          <w:tcPr>
            <w:tcW w:w="9641" w:type="dxa"/>
            <w:gridSpan w:val="9"/>
            <w:tcBorders>
              <w:left w:val="single" w:sz="4" w:space="0" w:color="auto"/>
              <w:right w:val="single" w:sz="4" w:space="0" w:color="auto"/>
            </w:tcBorders>
          </w:tcPr>
          <w:p w14:paraId="734BA7FF" w14:textId="77777777" w:rsidR="00F57377" w:rsidRDefault="00F57377" w:rsidP="00E16BB1">
            <w:pPr>
              <w:pStyle w:val="CRCoverPage"/>
              <w:spacing w:after="0"/>
              <w:rPr>
                <w:noProof/>
                <w:sz w:val="8"/>
                <w:szCs w:val="8"/>
              </w:rPr>
            </w:pPr>
          </w:p>
        </w:tc>
      </w:tr>
      <w:tr w:rsidR="00F57377" w14:paraId="5A93991C" w14:textId="77777777" w:rsidTr="00E16BB1">
        <w:tc>
          <w:tcPr>
            <w:tcW w:w="142" w:type="dxa"/>
            <w:tcBorders>
              <w:left w:val="single" w:sz="4" w:space="0" w:color="auto"/>
            </w:tcBorders>
          </w:tcPr>
          <w:p w14:paraId="10BEE3F5" w14:textId="77777777" w:rsidR="00F57377" w:rsidRDefault="00F57377" w:rsidP="00E16BB1">
            <w:pPr>
              <w:pStyle w:val="CRCoverPage"/>
              <w:spacing w:after="0"/>
              <w:jc w:val="right"/>
              <w:rPr>
                <w:noProof/>
              </w:rPr>
            </w:pPr>
          </w:p>
        </w:tc>
        <w:tc>
          <w:tcPr>
            <w:tcW w:w="1559" w:type="dxa"/>
            <w:shd w:val="pct30" w:color="FFFF00" w:fill="auto"/>
          </w:tcPr>
          <w:p w14:paraId="063BDCEA" w14:textId="660ABCB1" w:rsidR="00F57377" w:rsidRPr="00410371" w:rsidRDefault="00EF3D91" w:rsidP="00E16BB1">
            <w:pPr>
              <w:pStyle w:val="CRCoverPage"/>
              <w:spacing w:after="0"/>
              <w:jc w:val="right"/>
              <w:rPr>
                <w:b/>
                <w:noProof/>
                <w:sz w:val="28"/>
              </w:rPr>
            </w:pPr>
            <w:r>
              <w:fldChar w:fldCharType="begin"/>
            </w:r>
            <w:r>
              <w:instrText xml:space="preserve"> DOCPROPERTY  Spec#  \* MERGEFORMAT </w:instrText>
            </w:r>
            <w:r>
              <w:fldChar w:fldCharType="separate"/>
            </w:r>
            <w:r w:rsidR="00F57377" w:rsidRPr="00410371">
              <w:rPr>
                <w:b/>
                <w:noProof/>
                <w:sz w:val="28"/>
              </w:rPr>
              <w:t>26.</w:t>
            </w:r>
            <w:r>
              <w:rPr>
                <w:b/>
                <w:noProof/>
                <w:sz w:val="28"/>
              </w:rPr>
              <w:fldChar w:fldCharType="end"/>
            </w:r>
            <w:r w:rsidR="00CA5904">
              <w:rPr>
                <w:b/>
                <w:noProof/>
                <w:sz w:val="28"/>
              </w:rPr>
              <w:t>253</w:t>
            </w:r>
          </w:p>
        </w:tc>
        <w:tc>
          <w:tcPr>
            <w:tcW w:w="709" w:type="dxa"/>
          </w:tcPr>
          <w:p w14:paraId="4196A53F" w14:textId="77777777" w:rsidR="00F57377" w:rsidRDefault="00F57377" w:rsidP="00E16BB1">
            <w:pPr>
              <w:pStyle w:val="CRCoverPage"/>
              <w:spacing w:after="0"/>
              <w:jc w:val="center"/>
              <w:rPr>
                <w:noProof/>
              </w:rPr>
            </w:pPr>
            <w:r>
              <w:rPr>
                <w:b/>
                <w:noProof/>
                <w:sz w:val="28"/>
              </w:rPr>
              <w:t>CR</w:t>
            </w:r>
          </w:p>
        </w:tc>
        <w:tc>
          <w:tcPr>
            <w:tcW w:w="1276" w:type="dxa"/>
            <w:shd w:val="pct30" w:color="FFFF00" w:fill="auto"/>
          </w:tcPr>
          <w:p w14:paraId="4B4E2A1E" w14:textId="4F92DA51" w:rsidR="00F57377" w:rsidRPr="00410371" w:rsidRDefault="00EF3D91" w:rsidP="00E16BB1">
            <w:pPr>
              <w:pStyle w:val="CRCoverPage"/>
              <w:spacing w:after="0"/>
              <w:rPr>
                <w:noProof/>
              </w:rPr>
            </w:pPr>
            <w:r>
              <w:fldChar w:fldCharType="begin"/>
            </w:r>
            <w:r>
              <w:instrText xml:space="preserve"> DOCPROPERTY  Cr#  \* MERGEFORMAT </w:instrText>
            </w:r>
            <w:r>
              <w:fldChar w:fldCharType="separate"/>
            </w:r>
            <w:r w:rsidR="00F57377" w:rsidRPr="00410371">
              <w:rPr>
                <w:b/>
                <w:noProof/>
                <w:sz w:val="28"/>
              </w:rPr>
              <w:t>00</w:t>
            </w:r>
            <w:r>
              <w:rPr>
                <w:b/>
                <w:noProof/>
                <w:sz w:val="28"/>
              </w:rPr>
              <w:fldChar w:fldCharType="end"/>
            </w:r>
            <w:r w:rsidR="009A67F1">
              <w:rPr>
                <w:b/>
                <w:noProof/>
                <w:sz w:val="28"/>
              </w:rPr>
              <w:t>2</w:t>
            </w:r>
            <w:r w:rsidR="00F912BF">
              <w:rPr>
                <w:b/>
                <w:noProof/>
                <w:sz w:val="28"/>
              </w:rPr>
              <w:t>9</w:t>
            </w:r>
          </w:p>
        </w:tc>
        <w:tc>
          <w:tcPr>
            <w:tcW w:w="709" w:type="dxa"/>
          </w:tcPr>
          <w:p w14:paraId="10B29EA3" w14:textId="77777777" w:rsidR="00F57377" w:rsidRDefault="00F57377" w:rsidP="00E16BB1">
            <w:pPr>
              <w:pStyle w:val="CRCoverPage"/>
              <w:tabs>
                <w:tab w:val="right" w:pos="625"/>
              </w:tabs>
              <w:spacing w:after="0"/>
              <w:jc w:val="center"/>
              <w:rPr>
                <w:noProof/>
              </w:rPr>
            </w:pPr>
            <w:r>
              <w:rPr>
                <w:b/>
                <w:bCs/>
                <w:noProof/>
                <w:sz w:val="28"/>
              </w:rPr>
              <w:t>rev</w:t>
            </w:r>
          </w:p>
        </w:tc>
        <w:tc>
          <w:tcPr>
            <w:tcW w:w="992" w:type="dxa"/>
            <w:shd w:val="pct30" w:color="FFFF00" w:fill="auto"/>
          </w:tcPr>
          <w:p w14:paraId="2F7C8F9C" w14:textId="65532212" w:rsidR="00F57377" w:rsidRPr="00410371" w:rsidRDefault="00F912BF" w:rsidP="00E16BB1">
            <w:pPr>
              <w:pStyle w:val="CRCoverPage"/>
              <w:spacing w:after="0"/>
              <w:jc w:val="center"/>
              <w:rPr>
                <w:rFonts w:hint="eastAsia"/>
                <w:b/>
                <w:noProof/>
                <w:lang w:eastAsia="ko-KR"/>
              </w:rPr>
            </w:pPr>
            <w:r>
              <w:rPr>
                <w:b/>
                <w:noProof/>
                <w:sz w:val="28"/>
              </w:rPr>
              <w:t>-</w:t>
            </w:r>
          </w:p>
        </w:tc>
        <w:tc>
          <w:tcPr>
            <w:tcW w:w="2410" w:type="dxa"/>
          </w:tcPr>
          <w:p w14:paraId="589E1695" w14:textId="77777777" w:rsidR="00F57377" w:rsidRDefault="00F57377" w:rsidP="00E16BB1">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43D533D6" w14:textId="5B673DDA" w:rsidR="00F57377" w:rsidRPr="00410371" w:rsidRDefault="00EF3D91" w:rsidP="00E16BB1">
            <w:pPr>
              <w:pStyle w:val="CRCoverPage"/>
              <w:spacing w:after="0"/>
              <w:jc w:val="center"/>
              <w:rPr>
                <w:noProof/>
                <w:sz w:val="28"/>
              </w:rPr>
            </w:pPr>
            <w:r>
              <w:fldChar w:fldCharType="begin"/>
            </w:r>
            <w:r>
              <w:instrText xml:space="preserve"> DOCPROPERTY  Version  \* MERGEFORMAT </w:instrText>
            </w:r>
            <w:r>
              <w:fldChar w:fldCharType="separate"/>
            </w:r>
            <w:r w:rsidR="00F57377" w:rsidRPr="00410371">
              <w:rPr>
                <w:b/>
                <w:noProof/>
                <w:sz w:val="28"/>
              </w:rPr>
              <w:t>1</w:t>
            </w:r>
            <w:r w:rsidR="00F912BF">
              <w:rPr>
                <w:b/>
                <w:noProof/>
                <w:sz w:val="28"/>
              </w:rPr>
              <w:t>8</w:t>
            </w:r>
            <w:r w:rsidR="00F57377" w:rsidRPr="00410371">
              <w:rPr>
                <w:b/>
                <w:noProof/>
                <w:sz w:val="28"/>
              </w:rPr>
              <w:t>.</w:t>
            </w:r>
            <w:r w:rsidR="00F912BF">
              <w:rPr>
                <w:b/>
                <w:noProof/>
                <w:sz w:val="28"/>
              </w:rPr>
              <w:t>6</w:t>
            </w:r>
            <w:r w:rsidR="00F57377" w:rsidRPr="00410371">
              <w:rPr>
                <w:b/>
                <w:noProof/>
                <w:sz w:val="28"/>
              </w:rPr>
              <w:t>.0</w:t>
            </w:r>
            <w:r>
              <w:rPr>
                <w:b/>
                <w:noProof/>
                <w:sz w:val="28"/>
              </w:rPr>
              <w:fldChar w:fldCharType="end"/>
            </w:r>
          </w:p>
        </w:tc>
        <w:tc>
          <w:tcPr>
            <w:tcW w:w="143" w:type="dxa"/>
            <w:tcBorders>
              <w:right w:val="single" w:sz="4" w:space="0" w:color="auto"/>
            </w:tcBorders>
          </w:tcPr>
          <w:p w14:paraId="65326D2F" w14:textId="77777777" w:rsidR="00F57377" w:rsidRDefault="00F57377" w:rsidP="00E16BB1">
            <w:pPr>
              <w:pStyle w:val="CRCoverPage"/>
              <w:spacing w:after="0"/>
              <w:rPr>
                <w:noProof/>
              </w:rPr>
            </w:pPr>
          </w:p>
        </w:tc>
      </w:tr>
      <w:tr w:rsidR="00F57377" w14:paraId="390651E9" w14:textId="77777777" w:rsidTr="00E16BB1">
        <w:tc>
          <w:tcPr>
            <w:tcW w:w="9641" w:type="dxa"/>
            <w:gridSpan w:val="9"/>
            <w:tcBorders>
              <w:left w:val="single" w:sz="4" w:space="0" w:color="auto"/>
              <w:right w:val="single" w:sz="4" w:space="0" w:color="auto"/>
            </w:tcBorders>
          </w:tcPr>
          <w:p w14:paraId="6B65BCBB" w14:textId="77777777" w:rsidR="00F57377" w:rsidRDefault="00F57377" w:rsidP="00E16BB1">
            <w:pPr>
              <w:pStyle w:val="CRCoverPage"/>
              <w:spacing w:after="0"/>
              <w:rPr>
                <w:noProof/>
              </w:rPr>
            </w:pPr>
          </w:p>
        </w:tc>
      </w:tr>
      <w:tr w:rsidR="00F57377" w14:paraId="72B8A3AE" w14:textId="77777777" w:rsidTr="00E16BB1">
        <w:tc>
          <w:tcPr>
            <w:tcW w:w="9641" w:type="dxa"/>
            <w:gridSpan w:val="9"/>
            <w:tcBorders>
              <w:top w:val="single" w:sz="4" w:space="0" w:color="auto"/>
            </w:tcBorders>
          </w:tcPr>
          <w:p w14:paraId="42813AC6" w14:textId="77777777" w:rsidR="00F57377" w:rsidRPr="00F25D98" w:rsidRDefault="00F57377" w:rsidP="00E16BB1">
            <w:pPr>
              <w:pStyle w:val="CRCoverPage"/>
              <w:spacing w:after="0"/>
              <w:jc w:val="center"/>
              <w:rPr>
                <w:rFonts w:cs="Arial"/>
                <w:i/>
                <w:noProof/>
              </w:rPr>
            </w:pPr>
            <w:r w:rsidRPr="00F25D98">
              <w:rPr>
                <w:rFonts w:cs="Arial"/>
                <w:i/>
                <w:noProof/>
              </w:rPr>
              <w:t xml:space="preserve">For </w:t>
            </w:r>
            <w:hyperlink r:id="rId9" w:anchor="_blank" w:history="1">
              <w:r w:rsidRPr="00F25D98">
                <w:rPr>
                  <w:rStyle w:val="a8"/>
                  <w:rFonts w:cs="Arial"/>
                  <w:b/>
                  <w:i/>
                  <w:noProof/>
                  <w:color w:val="FF0000"/>
                </w:rPr>
                <w:t>HELP</w:t>
              </w:r>
            </w:hyperlink>
            <w:r w:rsidRPr="00F25D98">
              <w:rPr>
                <w:rFonts w:cs="Arial"/>
                <w:b/>
                <w:i/>
                <w:noProof/>
                <w:color w:val="FF0000"/>
              </w:rPr>
              <w:t xml:space="preserve"> </w:t>
            </w:r>
            <w:r w:rsidRPr="00F25D98">
              <w:rPr>
                <w:rFonts w:cs="Arial"/>
                <w:i/>
                <w:noProof/>
              </w:rPr>
              <w:t>on using this form</w:t>
            </w:r>
            <w:r>
              <w:rPr>
                <w:rFonts w:cs="Arial"/>
                <w:i/>
                <w:noProof/>
              </w:rPr>
              <w:t>: c</w:t>
            </w:r>
            <w:r w:rsidRPr="00F25D98">
              <w:rPr>
                <w:rFonts w:cs="Arial"/>
                <w:i/>
                <w:noProof/>
              </w:rPr>
              <w:t xml:space="preserve">omprehensive instructions can be found at </w:t>
            </w:r>
            <w:r>
              <w:rPr>
                <w:rFonts w:cs="Arial"/>
                <w:i/>
                <w:noProof/>
              </w:rPr>
              <w:br/>
            </w:r>
            <w:hyperlink r:id="rId10" w:history="1">
              <w:r>
                <w:rPr>
                  <w:rStyle w:val="a8"/>
                  <w:rFonts w:cs="Arial"/>
                  <w:i/>
                  <w:noProof/>
                </w:rPr>
                <w:t>http://www.3gpp.org/Change-Requests</w:t>
              </w:r>
            </w:hyperlink>
            <w:r w:rsidRPr="00F25D98">
              <w:rPr>
                <w:rFonts w:cs="Arial"/>
                <w:i/>
                <w:noProof/>
              </w:rPr>
              <w:t>.</w:t>
            </w:r>
          </w:p>
        </w:tc>
      </w:tr>
      <w:tr w:rsidR="00F57377" w14:paraId="4386EC3D" w14:textId="77777777" w:rsidTr="00E16BB1">
        <w:tc>
          <w:tcPr>
            <w:tcW w:w="9641" w:type="dxa"/>
            <w:gridSpan w:val="9"/>
          </w:tcPr>
          <w:p w14:paraId="306C3DAD" w14:textId="77777777" w:rsidR="00F57377" w:rsidRDefault="00F57377" w:rsidP="00E16BB1">
            <w:pPr>
              <w:pStyle w:val="CRCoverPage"/>
              <w:spacing w:after="0"/>
              <w:rPr>
                <w:noProof/>
                <w:sz w:val="8"/>
                <w:szCs w:val="8"/>
              </w:rPr>
            </w:pPr>
          </w:p>
        </w:tc>
      </w:tr>
    </w:tbl>
    <w:p w14:paraId="2A21CA8F" w14:textId="77777777" w:rsidR="00F57377" w:rsidRDefault="00F57377" w:rsidP="00F57377">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F57377" w14:paraId="0579C50B" w14:textId="77777777" w:rsidTr="00E16BB1">
        <w:tc>
          <w:tcPr>
            <w:tcW w:w="2835" w:type="dxa"/>
          </w:tcPr>
          <w:p w14:paraId="6D64A717" w14:textId="77777777" w:rsidR="00F57377" w:rsidRDefault="00F57377" w:rsidP="00E16BB1">
            <w:pPr>
              <w:pStyle w:val="CRCoverPage"/>
              <w:tabs>
                <w:tab w:val="right" w:pos="2751"/>
              </w:tabs>
              <w:spacing w:after="0"/>
              <w:rPr>
                <w:b/>
                <w:i/>
                <w:noProof/>
              </w:rPr>
            </w:pPr>
            <w:r>
              <w:rPr>
                <w:b/>
                <w:i/>
                <w:noProof/>
              </w:rPr>
              <w:t>Proposed change affects:</w:t>
            </w:r>
          </w:p>
        </w:tc>
        <w:tc>
          <w:tcPr>
            <w:tcW w:w="1418" w:type="dxa"/>
          </w:tcPr>
          <w:p w14:paraId="496B00B6" w14:textId="77777777" w:rsidR="00F57377" w:rsidRDefault="00F57377" w:rsidP="00E16BB1">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29071A90" w14:textId="77777777" w:rsidR="00F57377" w:rsidRDefault="00F57377" w:rsidP="00E16BB1">
            <w:pPr>
              <w:pStyle w:val="CRCoverPage"/>
              <w:spacing w:after="0"/>
              <w:jc w:val="center"/>
              <w:rPr>
                <w:b/>
                <w:caps/>
                <w:noProof/>
              </w:rPr>
            </w:pPr>
          </w:p>
        </w:tc>
        <w:tc>
          <w:tcPr>
            <w:tcW w:w="709" w:type="dxa"/>
            <w:tcBorders>
              <w:left w:val="single" w:sz="4" w:space="0" w:color="auto"/>
            </w:tcBorders>
          </w:tcPr>
          <w:p w14:paraId="1092D4FE" w14:textId="77777777" w:rsidR="00F57377" w:rsidRDefault="00F57377" w:rsidP="00E16BB1">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6C01BD1B" w14:textId="5AC3506D" w:rsidR="00F57377" w:rsidRDefault="00F57377" w:rsidP="00E16BB1">
            <w:pPr>
              <w:pStyle w:val="CRCoverPage"/>
              <w:spacing w:after="0"/>
              <w:jc w:val="center"/>
              <w:rPr>
                <w:b/>
                <w:caps/>
                <w:noProof/>
              </w:rPr>
            </w:pPr>
            <w:r>
              <w:rPr>
                <w:b/>
                <w:caps/>
                <w:noProof/>
              </w:rPr>
              <w:t>X</w:t>
            </w:r>
          </w:p>
        </w:tc>
        <w:tc>
          <w:tcPr>
            <w:tcW w:w="2126" w:type="dxa"/>
          </w:tcPr>
          <w:p w14:paraId="19C0B4CA" w14:textId="77777777" w:rsidR="00F57377" w:rsidRDefault="00F57377" w:rsidP="00E16BB1">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10E46627" w14:textId="77777777" w:rsidR="00F57377" w:rsidRDefault="00F57377" w:rsidP="00E16BB1">
            <w:pPr>
              <w:pStyle w:val="CRCoverPage"/>
              <w:spacing w:after="0"/>
              <w:jc w:val="center"/>
              <w:rPr>
                <w:b/>
                <w:caps/>
                <w:noProof/>
              </w:rPr>
            </w:pPr>
          </w:p>
        </w:tc>
        <w:tc>
          <w:tcPr>
            <w:tcW w:w="1418" w:type="dxa"/>
            <w:tcBorders>
              <w:left w:val="nil"/>
            </w:tcBorders>
          </w:tcPr>
          <w:p w14:paraId="252FA58F" w14:textId="77777777" w:rsidR="00F57377" w:rsidRDefault="00F57377" w:rsidP="00E16BB1">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2FEF2C0D" w14:textId="16649F13" w:rsidR="00F57377" w:rsidRDefault="00F57377" w:rsidP="00E16BB1">
            <w:pPr>
              <w:pStyle w:val="CRCoverPage"/>
              <w:spacing w:after="0"/>
              <w:jc w:val="center"/>
              <w:rPr>
                <w:b/>
                <w:bCs/>
                <w:caps/>
                <w:noProof/>
              </w:rPr>
            </w:pPr>
            <w:r>
              <w:rPr>
                <w:b/>
                <w:bCs/>
                <w:caps/>
                <w:noProof/>
              </w:rPr>
              <w:t>X</w:t>
            </w:r>
          </w:p>
        </w:tc>
      </w:tr>
    </w:tbl>
    <w:p w14:paraId="2B88F410" w14:textId="77777777" w:rsidR="00F57377" w:rsidRDefault="00F57377" w:rsidP="00F57377">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F57377" w14:paraId="09EBECE3" w14:textId="77777777" w:rsidTr="00E16BB1">
        <w:tc>
          <w:tcPr>
            <w:tcW w:w="9640" w:type="dxa"/>
            <w:gridSpan w:val="11"/>
          </w:tcPr>
          <w:p w14:paraId="4007E513" w14:textId="77777777" w:rsidR="00F57377" w:rsidRDefault="00F57377" w:rsidP="00E16BB1">
            <w:pPr>
              <w:pStyle w:val="CRCoverPage"/>
              <w:spacing w:after="0"/>
              <w:rPr>
                <w:noProof/>
                <w:sz w:val="8"/>
                <w:szCs w:val="8"/>
              </w:rPr>
            </w:pPr>
          </w:p>
        </w:tc>
      </w:tr>
      <w:tr w:rsidR="00F57377" w14:paraId="01AD570D" w14:textId="77777777" w:rsidTr="00E16BB1">
        <w:tc>
          <w:tcPr>
            <w:tcW w:w="1843" w:type="dxa"/>
            <w:tcBorders>
              <w:top w:val="single" w:sz="4" w:space="0" w:color="auto"/>
              <w:left w:val="single" w:sz="4" w:space="0" w:color="auto"/>
            </w:tcBorders>
          </w:tcPr>
          <w:p w14:paraId="3AEB71EB" w14:textId="77777777" w:rsidR="00F57377" w:rsidRDefault="00F57377" w:rsidP="00E16BB1">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757E19B6" w14:textId="0594B746" w:rsidR="00F57377" w:rsidRDefault="00EF3D91" w:rsidP="00E16BB1">
            <w:pPr>
              <w:pStyle w:val="CRCoverPage"/>
              <w:spacing w:after="0"/>
              <w:ind w:left="100"/>
              <w:rPr>
                <w:noProof/>
              </w:rPr>
            </w:pPr>
            <w:r>
              <w:fldChar w:fldCharType="begin"/>
            </w:r>
            <w:r>
              <w:instrText xml:space="preserve"> DOCPROPERTY  CrTitle  \* MERGEFORMAT </w:instrText>
            </w:r>
            <w:r>
              <w:fldChar w:fldCharType="separate"/>
            </w:r>
            <w:r w:rsidR="00CA5904">
              <w:t>Corrections to TS 26.253 Annex A</w:t>
            </w:r>
            <w:r w:rsidR="00F57377">
              <w:t xml:space="preserve"> </w:t>
            </w:r>
            <w:r>
              <w:fldChar w:fldCharType="end"/>
            </w:r>
          </w:p>
        </w:tc>
      </w:tr>
      <w:tr w:rsidR="00F57377" w14:paraId="0B0D2382" w14:textId="77777777" w:rsidTr="00E16BB1">
        <w:tc>
          <w:tcPr>
            <w:tcW w:w="1843" w:type="dxa"/>
            <w:tcBorders>
              <w:left w:val="single" w:sz="4" w:space="0" w:color="auto"/>
            </w:tcBorders>
          </w:tcPr>
          <w:p w14:paraId="71F151FB" w14:textId="77777777" w:rsidR="00F57377" w:rsidRDefault="00F57377" w:rsidP="00E16BB1">
            <w:pPr>
              <w:pStyle w:val="CRCoverPage"/>
              <w:spacing w:after="0"/>
              <w:rPr>
                <w:b/>
                <w:i/>
                <w:noProof/>
                <w:sz w:val="8"/>
                <w:szCs w:val="8"/>
              </w:rPr>
            </w:pPr>
          </w:p>
        </w:tc>
        <w:tc>
          <w:tcPr>
            <w:tcW w:w="7797" w:type="dxa"/>
            <w:gridSpan w:val="10"/>
            <w:tcBorders>
              <w:right w:val="single" w:sz="4" w:space="0" w:color="auto"/>
            </w:tcBorders>
          </w:tcPr>
          <w:p w14:paraId="51E2F63B" w14:textId="77777777" w:rsidR="00F57377" w:rsidRDefault="00F57377" w:rsidP="00E16BB1">
            <w:pPr>
              <w:pStyle w:val="CRCoverPage"/>
              <w:spacing w:after="0"/>
              <w:rPr>
                <w:noProof/>
                <w:sz w:val="8"/>
                <w:szCs w:val="8"/>
              </w:rPr>
            </w:pPr>
          </w:p>
        </w:tc>
      </w:tr>
      <w:tr w:rsidR="00F57377" w14:paraId="1A8BCEB8" w14:textId="77777777" w:rsidTr="00E16BB1">
        <w:tc>
          <w:tcPr>
            <w:tcW w:w="1843" w:type="dxa"/>
            <w:tcBorders>
              <w:left w:val="single" w:sz="4" w:space="0" w:color="auto"/>
            </w:tcBorders>
          </w:tcPr>
          <w:p w14:paraId="1217DF30" w14:textId="77777777" w:rsidR="00F57377" w:rsidRDefault="00F57377" w:rsidP="00E16BB1">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38D9E751" w14:textId="303EB898" w:rsidR="00F57377" w:rsidRDefault="00EF3D91" w:rsidP="00E16BB1">
            <w:pPr>
              <w:pStyle w:val="CRCoverPage"/>
              <w:spacing w:after="0"/>
              <w:ind w:left="100"/>
              <w:rPr>
                <w:noProof/>
              </w:rPr>
            </w:pPr>
            <w:r>
              <w:fldChar w:fldCharType="begin"/>
            </w:r>
            <w:r>
              <w:instrText xml:space="preserve"> DOCPROPERTY  SourceIfWg  \* MERGEFORMAT </w:instrText>
            </w:r>
            <w:r>
              <w:fldChar w:fldCharType="separate"/>
            </w:r>
            <w:r w:rsidR="00CA5904">
              <w:rPr>
                <w:noProof/>
              </w:rPr>
              <w:t>Samsung Electronics</w:t>
            </w:r>
            <w:r>
              <w:rPr>
                <w:noProof/>
              </w:rPr>
              <w:fldChar w:fldCharType="end"/>
            </w:r>
          </w:p>
        </w:tc>
      </w:tr>
      <w:tr w:rsidR="00F57377" w14:paraId="63C30FC9" w14:textId="77777777" w:rsidTr="00E16BB1">
        <w:tc>
          <w:tcPr>
            <w:tcW w:w="1843" w:type="dxa"/>
            <w:tcBorders>
              <w:left w:val="single" w:sz="4" w:space="0" w:color="auto"/>
            </w:tcBorders>
          </w:tcPr>
          <w:p w14:paraId="0086167B" w14:textId="77777777" w:rsidR="00F57377" w:rsidRDefault="00F57377" w:rsidP="00E16BB1">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3319118D" w14:textId="1E7AE7BF" w:rsidR="00F57377" w:rsidRDefault="00F57377" w:rsidP="00E16BB1">
            <w:pPr>
              <w:pStyle w:val="CRCoverPage"/>
              <w:spacing w:after="0"/>
              <w:ind w:left="100"/>
              <w:rPr>
                <w:noProof/>
              </w:rPr>
            </w:pPr>
            <w:r>
              <w:t>S4</w:t>
            </w:r>
            <w:r w:rsidR="00EF3D91">
              <w:fldChar w:fldCharType="begin"/>
            </w:r>
            <w:r w:rsidR="00EF3D91">
              <w:instrText xml:space="preserve"> DOCPROPERTY  SourceIfTsg  \* MERGEFORMAT </w:instrText>
            </w:r>
            <w:r w:rsidR="00EF3D91">
              <w:fldChar w:fldCharType="separate"/>
            </w:r>
            <w:r w:rsidR="00EF3D91">
              <w:fldChar w:fldCharType="end"/>
            </w:r>
          </w:p>
        </w:tc>
      </w:tr>
      <w:tr w:rsidR="00F57377" w14:paraId="781B107F" w14:textId="77777777" w:rsidTr="00E16BB1">
        <w:tc>
          <w:tcPr>
            <w:tcW w:w="1843" w:type="dxa"/>
            <w:tcBorders>
              <w:left w:val="single" w:sz="4" w:space="0" w:color="auto"/>
            </w:tcBorders>
          </w:tcPr>
          <w:p w14:paraId="4D4174E3" w14:textId="77777777" w:rsidR="00F57377" w:rsidRDefault="00F57377" w:rsidP="00E16BB1">
            <w:pPr>
              <w:pStyle w:val="CRCoverPage"/>
              <w:spacing w:after="0"/>
              <w:rPr>
                <w:b/>
                <w:i/>
                <w:noProof/>
                <w:sz w:val="8"/>
                <w:szCs w:val="8"/>
              </w:rPr>
            </w:pPr>
          </w:p>
        </w:tc>
        <w:tc>
          <w:tcPr>
            <w:tcW w:w="7797" w:type="dxa"/>
            <w:gridSpan w:val="10"/>
            <w:tcBorders>
              <w:right w:val="single" w:sz="4" w:space="0" w:color="auto"/>
            </w:tcBorders>
          </w:tcPr>
          <w:p w14:paraId="632E08F8" w14:textId="77777777" w:rsidR="00F57377" w:rsidRDefault="00F57377" w:rsidP="00E16BB1">
            <w:pPr>
              <w:pStyle w:val="CRCoverPage"/>
              <w:spacing w:after="0"/>
              <w:rPr>
                <w:noProof/>
                <w:sz w:val="8"/>
                <w:szCs w:val="8"/>
              </w:rPr>
            </w:pPr>
          </w:p>
        </w:tc>
      </w:tr>
      <w:tr w:rsidR="00F57377" w14:paraId="56AE107B" w14:textId="77777777" w:rsidTr="00E16BB1">
        <w:tc>
          <w:tcPr>
            <w:tcW w:w="1843" w:type="dxa"/>
            <w:tcBorders>
              <w:left w:val="single" w:sz="4" w:space="0" w:color="auto"/>
            </w:tcBorders>
          </w:tcPr>
          <w:p w14:paraId="4154C263" w14:textId="77777777" w:rsidR="00F57377" w:rsidRDefault="00F57377" w:rsidP="00E16BB1">
            <w:pPr>
              <w:pStyle w:val="CRCoverPage"/>
              <w:tabs>
                <w:tab w:val="right" w:pos="1759"/>
              </w:tabs>
              <w:spacing w:after="0"/>
              <w:rPr>
                <w:b/>
                <w:i/>
                <w:noProof/>
              </w:rPr>
            </w:pPr>
            <w:r>
              <w:rPr>
                <w:b/>
                <w:i/>
                <w:noProof/>
              </w:rPr>
              <w:t>Work item code:</w:t>
            </w:r>
          </w:p>
        </w:tc>
        <w:tc>
          <w:tcPr>
            <w:tcW w:w="3686" w:type="dxa"/>
            <w:gridSpan w:val="5"/>
            <w:shd w:val="pct30" w:color="FFFF00" w:fill="auto"/>
          </w:tcPr>
          <w:p w14:paraId="6BB21951" w14:textId="3CB58C34" w:rsidR="00F57377" w:rsidRDefault="00CA5904" w:rsidP="00E16BB1">
            <w:pPr>
              <w:pStyle w:val="CRCoverPage"/>
              <w:spacing w:after="0"/>
              <w:ind w:left="100"/>
              <w:rPr>
                <w:noProof/>
              </w:rPr>
            </w:pPr>
            <w:proofErr w:type="spellStart"/>
            <w:r>
              <w:t>IVAS_Codec</w:t>
            </w:r>
            <w:proofErr w:type="spellEnd"/>
          </w:p>
        </w:tc>
        <w:tc>
          <w:tcPr>
            <w:tcW w:w="567" w:type="dxa"/>
            <w:tcBorders>
              <w:left w:val="nil"/>
            </w:tcBorders>
          </w:tcPr>
          <w:p w14:paraId="2A8231F6" w14:textId="77777777" w:rsidR="00F57377" w:rsidRDefault="00F57377" w:rsidP="00E16BB1">
            <w:pPr>
              <w:pStyle w:val="CRCoverPage"/>
              <w:spacing w:after="0"/>
              <w:ind w:right="100"/>
              <w:rPr>
                <w:noProof/>
              </w:rPr>
            </w:pPr>
          </w:p>
        </w:tc>
        <w:tc>
          <w:tcPr>
            <w:tcW w:w="1417" w:type="dxa"/>
            <w:gridSpan w:val="3"/>
            <w:tcBorders>
              <w:left w:val="nil"/>
            </w:tcBorders>
          </w:tcPr>
          <w:p w14:paraId="5FC375D2" w14:textId="77777777" w:rsidR="00F57377" w:rsidRDefault="00F57377" w:rsidP="00E16BB1">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688BCFC1" w14:textId="5885DDCB" w:rsidR="00F57377" w:rsidRDefault="00EF3D91" w:rsidP="00E16BB1">
            <w:pPr>
              <w:pStyle w:val="CRCoverPage"/>
              <w:spacing w:after="0"/>
              <w:ind w:left="100"/>
              <w:rPr>
                <w:noProof/>
              </w:rPr>
            </w:pPr>
            <w:r>
              <w:fldChar w:fldCharType="begin"/>
            </w:r>
            <w:r>
              <w:instrText xml:space="preserve"> DOCPROPERTY  ResDate  \* MERGEFORMAT </w:instrText>
            </w:r>
            <w:r>
              <w:fldChar w:fldCharType="separate"/>
            </w:r>
            <w:r w:rsidR="00F57377">
              <w:rPr>
                <w:noProof/>
              </w:rPr>
              <w:t>2025-</w:t>
            </w:r>
            <w:r w:rsidR="00CA5904">
              <w:rPr>
                <w:noProof/>
              </w:rPr>
              <w:t>11</w:t>
            </w:r>
            <w:r w:rsidR="00F57377">
              <w:rPr>
                <w:noProof/>
              </w:rPr>
              <w:t>-12</w:t>
            </w:r>
            <w:r>
              <w:rPr>
                <w:noProof/>
              </w:rPr>
              <w:fldChar w:fldCharType="end"/>
            </w:r>
          </w:p>
        </w:tc>
      </w:tr>
      <w:tr w:rsidR="00F57377" w14:paraId="3E9A98DA" w14:textId="77777777" w:rsidTr="00E16BB1">
        <w:tc>
          <w:tcPr>
            <w:tcW w:w="1843" w:type="dxa"/>
            <w:tcBorders>
              <w:left w:val="single" w:sz="4" w:space="0" w:color="auto"/>
            </w:tcBorders>
          </w:tcPr>
          <w:p w14:paraId="6EBB11B4" w14:textId="77777777" w:rsidR="00F57377" w:rsidRDefault="00F57377" w:rsidP="00E16BB1">
            <w:pPr>
              <w:pStyle w:val="CRCoverPage"/>
              <w:spacing w:after="0"/>
              <w:rPr>
                <w:b/>
                <w:i/>
                <w:noProof/>
                <w:sz w:val="8"/>
                <w:szCs w:val="8"/>
              </w:rPr>
            </w:pPr>
          </w:p>
        </w:tc>
        <w:tc>
          <w:tcPr>
            <w:tcW w:w="1986" w:type="dxa"/>
            <w:gridSpan w:val="4"/>
          </w:tcPr>
          <w:p w14:paraId="19A30A1F" w14:textId="77777777" w:rsidR="00F57377" w:rsidRDefault="00F57377" w:rsidP="00E16BB1">
            <w:pPr>
              <w:pStyle w:val="CRCoverPage"/>
              <w:spacing w:after="0"/>
              <w:rPr>
                <w:noProof/>
                <w:sz w:val="8"/>
                <w:szCs w:val="8"/>
              </w:rPr>
            </w:pPr>
          </w:p>
        </w:tc>
        <w:tc>
          <w:tcPr>
            <w:tcW w:w="2267" w:type="dxa"/>
            <w:gridSpan w:val="2"/>
          </w:tcPr>
          <w:p w14:paraId="1EC8181D" w14:textId="77777777" w:rsidR="00F57377" w:rsidRDefault="00F57377" w:rsidP="00E16BB1">
            <w:pPr>
              <w:pStyle w:val="CRCoverPage"/>
              <w:spacing w:after="0"/>
              <w:rPr>
                <w:noProof/>
                <w:sz w:val="8"/>
                <w:szCs w:val="8"/>
              </w:rPr>
            </w:pPr>
          </w:p>
        </w:tc>
        <w:tc>
          <w:tcPr>
            <w:tcW w:w="1417" w:type="dxa"/>
            <w:gridSpan w:val="3"/>
          </w:tcPr>
          <w:p w14:paraId="7D51C3A2" w14:textId="77777777" w:rsidR="00F57377" w:rsidRDefault="00F57377" w:rsidP="00E16BB1">
            <w:pPr>
              <w:pStyle w:val="CRCoverPage"/>
              <w:spacing w:after="0"/>
              <w:rPr>
                <w:noProof/>
                <w:sz w:val="8"/>
                <w:szCs w:val="8"/>
              </w:rPr>
            </w:pPr>
          </w:p>
        </w:tc>
        <w:tc>
          <w:tcPr>
            <w:tcW w:w="2127" w:type="dxa"/>
            <w:tcBorders>
              <w:right w:val="single" w:sz="4" w:space="0" w:color="auto"/>
            </w:tcBorders>
          </w:tcPr>
          <w:p w14:paraId="44CB1969" w14:textId="77777777" w:rsidR="00F57377" w:rsidRDefault="00F57377" w:rsidP="00E16BB1">
            <w:pPr>
              <w:pStyle w:val="CRCoverPage"/>
              <w:spacing w:after="0"/>
              <w:rPr>
                <w:noProof/>
                <w:sz w:val="8"/>
                <w:szCs w:val="8"/>
              </w:rPr>
            </w:pPr>
          </w:p>
        </w:tc>
      </w:tr>
      <w:tr w:rsidR="00F57377" w14:paraId="1BB5A943" w14:textId="77777777" w:rsidTr="00E16BB1">
        <w:trPr>
          <w:cantSplit/>
        </w:trPr>
        <w:tc>
          <w:tcPr>
            <w:tcW w:w="1843" w:type="dxa"/>
            <w:tcBorders>
              <w:left w:val="single" w:sz="4" w:space="0" w:color="auto"/>
            </w:tcBorders>
          </w:tcPr>
          <w:p w14:paraId="4BE6B684" w14:textId="77777777" w:rsidR="00F57377" w:rsidRDefault="00F57377" w:rsidP="00E16BB1">
            <w:pPr>
              <w:pStyle w:val="CRCoverPage"/>
              <w:tabs>
                <w:tab w:val="right" w:pos="1759"/>
              </w:tabs>
              <w:spacing w:after="0"/>
              <w:rPr>
                <w:b/>
                <w:i/>
                <w:noProof/>
              </w:rPr>
            </w:pPr>
            <w:r>
              <w:rPr>
                <w:b/>
                <w:i/>
                <w:noProof/>
              </w:rPr>
              <w:t>Category:</w:t>
            </w:r>
          </w:p>
        </w:tc>
        <w:tc>
          <w:tcPr>
            <w:tcW w:w="851" w:type="dxa"/>
            <w:shd w:val="pct30" w:color="FFFF00" w:fill="auto"/>
          </w:tcPr>
          <w:p w14:paraId="6CF4BF31" w14:textId="5C46E515" w:rsidR="00F57377" w:rsidRDefault="0012449D" w:rsidP="00E16BB1">
            <w:pPr>
              <w:pStyle w:val="CRCoverPage"/>
              <w:spacing w:after="0"/>
              <w:ind w:left="100" w:right="-609"/>
              <w:rPr>
                <w:b/>
                <w:noProof/>
              </w:rPr>
            </w:pPr>
            <w:r>
              <w:rPr>
                <w:b/>
                <w:noProof/>
              </w:rPr>
              <w:t>F</w:t>
            </w:r>
          </w:p>
        </w:tc>
        <w:tc>
          <w:tcPr>
            <w:tcW w:w="3402" w:type="dxa"/>
            <w:gridSpan w:val="5"/>
            <w:tcBorders>
              <w:left w:val="nil"/>
            </w:tcBorders>
          </w:tcPr>
          <w:p w14:paraId="0457A175" w14:textId="77777777" w:rsidR="00F57377" w:rsidRDefault="00F57377" w:rsidP="00E16BB1">
            <w:pPr>
              <w:pStyle w:val="CRCoverPage"/>
              <w:spacing w:after="0"/>
              <w:rPr>
                <w:noProof/>
              </w:rPr>
            </w:pPr>
          </w:p>
        </w:tc>
        <w:tc>
          <w:tcPr>
            <w:tcW w:w="1417" w:type="dxa"/>
            <w:gridSpan w:val="3"/>
            <w:tcBorders>
              <w:left w:val="nil"/>
            </w:tcBorders>
          </w:tcPr>
          <w:p w14:paraId="30D9B349" w14:textId="77777777" w:rsidR="00F57377" w:rsidRDefault="00F57377" w:rsidP="00E16BB1">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2ABFD0B0" w14:textId="4C4B515C" w:rsidR="00F57377" w:rsidRDefault="00EF3D91" w:rsidP="00E16BB1">
            <w:pPr>
              <w:pStyle w:val="CRCoverPage"/>
              <w:spacing w:after="0"/>
              <w:ind w:left="100"/>
              <w:rPr>
                <w:noProof/>
              </w:rPr>
            </w:pPr>
            <w:r>
              <w:fldChar w:fldCharType="begin"/>
            </w:r>
            <w:r>
              <w:instrText xml:space="preserve"> DOCPROPERTY  Release  \* MERGEFORMAT </w:instrText>
            </w:r>
            <w:r>
              <w:fldChar w:fldCharType="separate"/>
            </w:r>
            <w:r w:rsidR="00F57377">
              <w:rPr>
                <w:noProof/>
              </w:rPr>
              <w:t>Rel-1</w:t>
            </w:r>
            <w:r w:rsidR="0012449D">
              <w:rPr>
                <w:noProof/>
              </w:rPr>
              <w:t>8</w:t>
            </w:r>
            <w:r>
              <w:rPr>
                <w:noProof/>
              </w:rPr>
              <w:fldChar w:fldCharType="end"/>
            </w:r>
          </w:p>
        </w:tc>
      </w:tr>
      <w:tr w:rsidR="00F57377" w14:paraId="73BA78E9" w14:textId="77777777" w:rsidTr="00E16BB1">
        <w:tc>
          <w:tcPr>
            <w:tcW w:w="1843" w:type="dxa"/>
            <w:tcBorders>
              <w:left w:val="single" w:sz="4" w:space="0" w:color="auto"/>
              <w:bottom w:val="single" w:sz="4" w:space="0" w:color="auto"/>
            </w:tcBorders>
          </w:tcPr>
          <w:p w14:paraId="232B2118" w14:textId="77777777" w:rsidR="00F57377" w:rsidRDefault="00F57377" w:rsidP="00E16BB1">
            <w:pPr>
              <w:pStyle w:val="CRCoverPage"/>
              <w:spacing w:after="0"/>
              <w:rPr>
                <w:b/>
                <w:i/>
                <w:noProof/>
              </w:rPr>
            </w:pPr>
          </w:p>
        </w:tc>
        <w:tc>
          <w:tcPr>
            <w:tcW w:w="4677" w:type="dxa"/>
            <w:gridSpan w:val="8"/>
            <w:tcBorders>
              <w:bottom w:val="single" w:sz="4" w:space="0" w:color="auto"/>
            </w:tcBorders>
          </w:tcPr>
          <w:p w14:paraId="48A16092" w14:textId="77777777" w:rsidR="00F57377" w:rsidRDefault="00F57377" w:rsidP="00E16BB1">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(mirror corresponding to a change in an earlier </w:t>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7202AC7C" w14:textId="77777777" w:rsidR="00F57377" w:rsidRDefault="00F57377" w:rsidP="00E16BB1">
            <w:pPr>
              <w:pStyle w:val="CRCoverPage"/>
              <w:rPr>
                <w:noProof/>
              </w:rPr>
            </w:pPr>
            <w:r>
              <w:rPr>
                <w:noProof/>
                <w:sz w:val="18"/>
              </w:rPr>
              <w:t>Detailed explanations of the above categories can</w:t>
            </w:r>
            <w:r>
              <w:rPr>
                <w:noProof/>
                <w:sz w:val="18"/>
              </w:rPr>
              <w:br/>
              <w:t xml:space="preserve">be found in 3GPP </w:t>
            </w:r>
            <w:hyperlink r:id="rId11" w:history="1">
              <w:r>
                <w:rPr>
                  <w:rStyle w:val="a8"/>
                  <w:noProof/>
                  <w:sz w:val="18"/>
                </w:rPr>
                <w:t>TR 21.900</w:t>
              </w:r>
            </w:hyperlink>
            <w:r>
              <w:rPr>
                <w:noProof/>
                <w:sz w:val="18"/>
              </w:rPr>
              <w:t>.</w:t>
            </w:r>
          </w:p>
        </w:tc>
        <w:tc>
          <w:tcPr>
            <w:tcW w:w="3120" w:type="dxa"/>
            <w:gridSpan w:val="2"/>
            <w:tcBorders>
              <w:bottom w:val="single" w:sz="4" w:space="0" w:color="auto"/>
              <w:right w:val="single" w:sz="4" w:space="0" w:color="auto"/>
            </w:tcBorders>
          </w:tcPr>
          <w:p w14:paraId="6B9FFD04" w14:textId="77777777" w:rsidR="00F57377" w:rsidRPr="007C2097" w:rsidRDefault="00F57377" w:rsidP="00E16BB1">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Pr>
                <w:i/>
                <w:noProof/>
                <w:sz w:val="18"/>
              </w:rPr>
              <w:br/>
              <w:t>Rel-9</w:t>
            </w:r>
            <w:r>
              <w:rPr>
                <w:i/>
                <w:noProof/>
                <w:sz w:val="18"/>
              </w:rPr>
              <w:tab/>
              <w:t>(Release 9)</w:t>
            </w:r>
            <w:r>
              <w:rPr>
                <w:i/>
                <w:noProof/>
                <w:sz w:val="18"/>
              </w:rPr>
              <w:br/>
              <w:t>Rel-10</w:t>
            </w:r>
            <w:r>
              <w:rPr>
                <w:i/>
                <w:noProof/>
                <w:sz w:val="18"/>
              </w:rPr>
              <w:tab/>
              <w:t>(Release 10)</w:t>
            </w:r>
            <w:r>
              <w:rPr>
                <w:i/>
                <w:noProof/>
                <w:sz w:val="18"/>
              </w:rPr>
              <w:br/>
              <w:t>Rel-11</w:t>
            </w:r>
            <w:r>
              <w:rPr>
                <w:i/>
                <w:noProof/>
                <w:sz w:val="18"/>
              </w:rPr>
              <w:tab/>
              <w:t>(Release 11)</w:t>
            </w:r>
            <w:r>
              <w:rPr>
                <w:i/>
                <w:noProof/>
                <w:sz w:val="18"/>
              </w:rPr>
              <w:br/>
              <w:t>…</w:t>
            </w:r>
            <w:r>
              <w:rPr>
                <w:i/>
                <w:noProof/>
                <w:sz w:val="18"/>
              </w:rPr>
              <w:br/>
              <w:t>Rel-17</w:t>
            </w:r>
            <w:r>
              <w:rPr>
                <w:i/>
                <w:noProof/>
                <w:sz w:val="18"/>
              </w:rPr>
              <w:tab/>
              <w:t>(Release 17)</w:t>
            </w:r>
            <w:r>
              <w:rPr>
                <w:i/>
                <w:noProof/>
                <w:sz w:val="18"/>
              </w:rPr>
              <w:br/>
              <w:t>Rel-18</w:t>
            </w:r>
            <w:r>
              <w:rPr>
                <w:i/>
                <w:noProof/>
                <w:sz w:val="18"/>
              </w:rPr>
              <w:tab/>
              <w:t>(Release 18)</w:t>
            </w:r>
            <w:r>
              <w:rPr>
                <w:i/>
                <w:noProof/>
                <w:sz w:val="18"/>
              </w:rPr>
              <w:br/>
              <w:t>Rel-19</w:t>
            </w:r>
            <w:r>
              <w:rPr>
                <w:i/>
                <w:noProof/>
                <w:sz w:val="18"/>
              </w:rPr>
              <w:tab/>
              <w:t xml:space="preserve">(Release 19) </w:t>
            </w:r>
            <w:r>
              <w:rPr>
                <w:i/>
                <w:noProof/>
                <w:sz w:val="18"/>
              </w:rPr>
              <w:br/>
              <w:t>Rel-20</w:t>
            </w:r>
            <w:r>
              <w:rPr>
                <w:i/>
                <w:noProof/>
                <w:sz w:val="18"/>
              </w:rPr>
              <w:tab/>
              <w:t>(Release 20)</w:t>
            </w:r>
          </w:p>
        </w:tc>
      </w:tr>
      <w:tr w:rsidR="00F57377" w14:paraId="20E59849" w14:textId="77777777" w:rsidTr="00E16BB1">
        <w:tc>
          <w:tcPr>
            <w:tcW w:w="1843" w:type="dxa"/>
          </w:tcPr>
          <w:p w14:paraId="53BD8997" w14:textId="77777777" w:rsidR="00F57377" w:rsidRDefault="00F57377" w:rsidP="00E16BB1">
            <w:pPr>
              <w:pStyle w:val="CRCoverPage"/>
              <w:spacing w:after="0"/>
              <w:rPr>
                <w:b/>
                <w:i/>
                <w:noProof/>
                <w:sz w:val="8"/>
                <w:szCs w:val="8"/>
              </w:rPr>
            </w:pPr>
          </w:p>
        </w:tc>
        <w:tc>
          <w:tcPr>
            <w:tcW w:w="7797" w:type="dxa"/>
            <w:gridSpan w:val="10"/>
          </w:tcPr>
          <w:p w14:paraId="295444F1" w14:textId="77777777" w:rsidR="00F57377" w:rsidRDefault="00F57377" w:rsidP="00E16BB1">
            <w:pPr>
              <w:pStyle w:val="CRCoverPage"/>
              <w:spacing w:after="0"/>
              <w:rPr>
                <w:noProof/>
                <w:sz w:val="8"/>
                <w:szCs w:val="8"/>
              </w:rPr>
            </w:pPr>
          </w:p>
        </w:tc>
      </w:tr>
      <w:tr w:rsidR="00F57377" w14:paraId="12F7D0DA" w14:textId="77777777" w:rsidTr="00E16BB1">
        <w:tc>
          <w:tcPr>
            <w:tcW w:w="2694" w:type="dxa"/>
            <w:gridSpan w:val="2"/>
            <w:tcBorders>
              <w:top w:val="single" w:sz="4" w:space="0" w:color="auto"/>
              <w:left w:val="single" w:sz="4" w:space="0" w:color="auto"/>
            </w:tcBorders>
          </w:tcPr>
          <w:p w14:paraId="230FEDFB" w14:textId="77777777" w:rsidR="00F57377" w:rsidRDefault="00F57377" w:rsidP="00E16BB1">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35297845" w14:textId="193B0A8A" w:rsidR="00F57377" w:rsidRDefault="00DA7D03" w:rsidP="00E16BB1">
            <w:pPr>
              <w:pStyle w:val="CRCoverPage"/>
              <w:spacing w:after="0"/>
              <w:ind w:left="100"/>
              <w:rPr>
                <w:noProof/>
              </w:rPr>
            </w:pPr>
            <w:r>
              <w:rPr>
                <w:noProof/>
              </w:rPr>
              <w:t>A</w:t>
            </w:r>
            <w:r w:rsidR="00E114E1" w:rsidRPr="00E114E1">
              <w:rPr>
                <w:noProof/>
              </w:rPr>
              <w:t xml:space="preserve">ll IVAS codec implementations must compute the </w:t>
            </w:r>
            <w:r w:rsidR="00C266BB">
              <w:rPr>
                <w:noProof/>
              </w:rPr>
              <w:t>frame</w:t>
            </w:r>
            <w:r w:rsidR="00E114E1" w:rsidRPr="00E114E1">
              <w:rPr>
                <w:noProof/>
              </w:rPr>
              <w:t xml:space="preserve"> size hence </w:t>
            </w:r>
            <w:r>
              <w:rPr>
                <w:noProof/>
              </w:rPr>
              <w:t xml:space="preserve">we propose adding </w:t>
            </w:r>
            <w:r w:rsidR="00E114E1" w:rsidRPr="00E114E1">
              <w:rPr>
                <w:noProof/>
              </w:rPr>
              <w:t xml:space="preserve">a normative </w:t>
            </w:r>
            <w:r w:rsidR="00C266BB">
              <w:rPr>
                <w:noProof/>
              </w:rPr>
              <w:t xml:space="preserve">frame </w:t>
            </w:r>
            <w:r w:rsidR="00E114E1" w:rsidRPr="00E114E1">
              <w:rPr>
                <w:noProof/>
              </w:rPr>
              <w:t xml:space="preserve">size reference table, </w:t>
            </w:r>
            <w:r>
              <w:rPr>
                <w:noProof/>
              </w:rPr>
              <w:t xml:space="preserve">to be </w:t>
            </w:r>
            <w:r w:rsidR="00E114E1" w:rsidRPr="00E114E1">
              <w:rPr>
                <w:noProof/>
              </w:rPr>
              <w:t>consistent with the EVS codec specification</w:t>
            </w:r>
            <w:r w:rsidR="00F57377">
              <w:rPr>
                <w:noProof/>
              </w:rPr>
              <w:t>.</w:t>
            </w:r>
          </w:p>
        </w:tc>
      </w:tr>
      <w:tr w:rsidR="00F57377" w14:paraId="1ECA9DA1" w14:textId="77777777" w:rsidTr="00E16BB1">
        <w:tc>
          <w:tcPr>
            <w:tcW w:w="2694" w:type="dxa"/>
            <w:gridSpan w:val="2"/>
            <w:tcBorders>
              <w:left w:val="single" w:sz="4" w:space="0" w:color="auto"/>
            </w:tcBorders>
          </w:tcPr>
          <w:p w14:paraId="4813F03F" w14:textId="77777777" w:rsidR="00F57377" w:rsidRDefault="00F57377" w:rsidP="00E16BB1">
            <w:pPr>
              <w:pStyle w:val="CRCoverPage"/>
              <w:spacing w:after="0"/>
              <w:rPr>
                <w:b/>
                <w:i/>
                <w:noProof/>
                <w:sz w:val="8"/>
                <w:szCs w:val="8"/>
              </w:rPr>
            </w:pPr>
          </w:p>
        </w:tc>
        <w:tc>
          <w:tcPr>
            <w:tcW w:w="6946" w:type="dxa"/>
            <w:gridSpan w:val="9"/>
            <w:tcBorders>
              <w:right w:val="single" w:sz="4" w:space="0" w:color="auto"/>
            </w:tcBorders>
          </w:tcPr>
          <w:p w14:paraId="3FF46B71" w14:textId="77777777" w:rsidR="00F57377" w:rsidRDefault="00F57377" w:rsidP="00E16BB1">
            <w:pPr>
              <w:pStyle w:val="CRCoverPage"/>
              <w:spacing w:after="0"/>
              <w:rPr>
                <w:noProof/>
                <w:sz w:val="8"/>
                <w:szCs w:val="8"/>
              </w:rPr>
            </w:pPr>
          </w:p>
        </w:tc>
      </w:tr>
      <w:tr w:rsidR="00F57377" w14:paraId="1061B747" w14:textId="77777777" w:rsidTr="00E16BB1">
        <w:tc>
          <w:tcPr>
            <w:tcW w:w="2694" w:type="dxa"/>
            <w:gridSpan w:val="2"/>
            <w:tcBorders>
              <w:left w:val="single" w:sz="4" w:space="0" w:color="auto"/>
            </w:tcBorders>
          </w:tcPr>
          <w:p w14:paraId="5E0DD937" w14:textId="77777777" w:rsidR="00F57377" w:rsidRDefault="00F57377" w:rsidP="00F57377">
            <w:pPr>
              <w:pStyle w:val="CRCoverPage"/>
              <w:tabs>
                <w:tab w:val="right" w:pos="2184"/>
              </w:tabs>
              <w:spacing w:after="0"/>
              <w:rPr>
                <w:b/>
                <w:i/>
                <w:noProof/>
              </w:rPr>
            </w:pPr>
            <w:r>
              <w:rPr>
                <w:b/>
                <w:i/>
                <w:noProof/>
              </w:rPr>
              <w:t>Summary of change:</w:t>
            </w:r>
          </w:p>
        </w:tc>
        <w:tc>
          <w:tcPr>
            <w:tcW w:w="6946" w:type="dxa"/>
            <w:gridSpan w:val="9"/>
            <w:tcBorders>
              <w:right w:val="single" w:sz="4" w:space="0" w:color="auto"/>
            </w:tcBorders>
            <w:shd w:val="pct30" w:color="FFFF00" w:fill="auto"/>
          </w:tcPr>
          <w:p w14:paraId="545307DE" w14:textId="47BD3684" w:rsidR="00F57377" w:rsidRDefault="00CA5904" w:rsidP="00F57377">
            <w:pPr>
              <w:pStyle w:val="CRCoverPage"/>
              <w:spacing w:after="0"/>
              <w:ind w:left="100"/>
              <w:rPr>
                <w:noProof/>
              </w:rPr>
            </w:pPr>
            <w:r w:rsidRPr="00CA5904">
              <w:rPr>
                <w:noProof/>
              </w:rPr>
              <w:t>Added size of IVAS frame data across all supported bitrates</w:t>
            </w:r>
            <w:r w:rsidR="00F57377">
              <w:rPr>
                <w:noProof/>
              </w:rPr>
              <w:t>.</w:t>
            </w:r>
          </w:p>
        </w:tc>
      </w:tr>
      <w:tr w:rsidR="00F57377" w14:paraId="615FD859" w14:textId="77777777" w:rsidTr="00E16BB1">
        <w:tc>
          <w:tcPr>
            <w:tcW w:w="2694" w:type="dxa"/>
            <w:gridSpan w:val="2"/>
            <w:tcBorders>
              <w:left w:val="single" w:sz="4" w:space="0" w:color="auto"/>
            </w:tcBorders>
          </w:tcPr>
          <w:p w14:paraId="0FC0DA4A" w14:textId="77777777" w:rsidR="00F57377" w:rsidRDefault="00F57377" w:rsidP="00F57377">
            <w:pPr>
              <w:pStyle w:val="CRCoverPage"/>
              <w:spacing w:after="0"/>
              <w:rPr>
                <w:b/>
                <w:i/>
                <w:noProof/>
                <w:sz w:val="8"/>
                <w:szCs w:val="8"/>
              </w:rPr>
            </w:pPr>
          </w:p>
        </w:tc>
        <w:tc>
          <w:tcPr>
            <w:tcW w:w="6946" w:type="dxa"/>
            <w:gridSpan w:val="9"/>
            <w:tcBorders>
              <w:right w:val="single" w:sz="4" w:space="0" w:color="auto"/>
            </w:tcBorders>
          </w:tcPr>
          <w:p w14:paraId="748304E6" w14:textId="77777777" w:rsidR="00F57377" w:rsidRPr="00DA7D03" w:rsidRDefault="00F57377" w:rsidP="00F57377">
            <w:pPr>
              <w:pStyle w:val="CRCoverPage"/>
              <w:spacing w:after="0"/>
              <w:rPr>
                <w:noProof/>
                <w:sz w:val="8"/>
                <w:szCs w:val="8"/>
              </w:rPr>
            </w:pPr>
          </w:p>
        </w:tc>
      </w:tr>
      <w:tr w:rsidR="00F57377" w14:paraId="3FED41DF" w14:textId="77777777" w:rsidTr="00E16BB1">
        <w:tc>
          <w:tcPr>
            <w:tcW w:w="2694" w:type="dxa"/>
            <w:gridSpan w:val="2"/>
            <w:tcBorders>
              <w:left w:val="single" w:sz="4" w:space="0" w:color="auto"/>
              <w:bottom w:val="single" w:sz="4" w:space="0" w:color="auto"/>
            </w:tcBorders>
          </w:tcPr>
          <w:p w14:paraId="34FBC4A5" w14:textId="77777777" w:rsidR="00F57377" w:rsidRDefault="00F57377" w:rsidP="00F57377">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39B3C083" w14:textId="0A49B644" w:rsidR="00F57377" w:rsidRDefault="00CA5904" w:rsidP="00F57377">
            <w:pPr>
              <w:pStyle w:val="CRCoverPage"/>
              <w:spacing w:after="0"/>
              <w:ind w:left="100"/>
              <w:rPr>
                <w:noProof/>
              </w:rPr>
            </w:pPr>
            <w:r w:rsidRPr="00CA5904">
              <w:rPr>
                <w:noProof/>
              </w:rPr>
              <w:t xml:space="preserve">Unlike EVS frame size for each bitrate, </w:t>
            </w:r>
            <w:r w:rsidR="00DA7D03">
              <w:rPr>
                <w:noProof/>
              </w:rPr>
              <w:t>c</w:t>
            </w:r>
            <w:r w:rsidRPr="00CA5904">
              <w:rPr>
                <w:noProof/>
              </w:rPr>
              <w:t xml:space="preserve">onsistency </w:t>
            </w:r>
            <w:r w:rsidR="00DA7D03">
              <w:rPr>
                <w:noProof/>
              </w:rPr>
              <w:t xml:space="preserve">may </w:t>
            </w:r>
            <w:r w:rsidRPr="00CA5904">
              <w:rPr>
                <w:noProof/>
              </w:rPr>
              <w:t>not be present for IVAS of each bitrates defined</w:t>
            </w:r>
            <w:r w:rsidR="00F57377">
              <w:rPr>
                <w:noProof/>
              </w:rPr>
              <w:t>.</w:t>
            </w:r>
          </w:p>
        </w:tc>
      </w:tr>
      <w:tr w:rsidR="00F57377" w14:paraId="2B8A4630" w14:textId="77777777" w:rsidTr="00E16BB1">
        <w:tc>
          <w:tcPr>
            <w:tcW w:w="2694" w:type="dxa"/>
            <w:gridSpan w:val="2"/>
          </w:tcPr>
          <w:p w14:paraId="0C04F184" w14:textId="77777777" w:rsidR="00F57377" w:rsidRDefault="00F57377" w:rsidP="00F57377">
            <w:pPr>
              <w:pStyle w:val="CRCoverPage"/>
              <w:spacing w:after="0"/>
              <w:rPr>
                <w:b/>
                <w:i/>
                <w:noProof/>
                <w:sz w:val="8"/>
                <w:szCs w:val="8"/>
              </w:rPr>
            </w:pPr>
          </w:p>
        </w:tc>
        <w:tc>
          <w:tcPr>
            <w:tcW w:w="6946" w:type="dxa"/>
            <w:gridSpan w:val="9"/>
          </w:tcPr>
          <w:p w14:paraId="34B1FED7" w14:textId="77777777" w:rsidR="00F57377" w:rsidRDefault="00F57377" w:rsidP="00F57377">
            <w:pPr>
              <w:pStyle w:val="CRCoverPage"/>
              <w:spacing w:after="0"/>
              <w:rPr>
                <w:noProof/>
                <w:sz w:val="8"/>
                <w:szCs w:val="8"/>
              </w:rPr>
            </w:pPr>
          </w:p>
        </w:tc>
      </w:tr>
      <w:tr w:rsidR="00F57377" w14:paraId="0B65C346" w14:textId="77777777" w:rsidTr="00E16BB1">
        <w:tc>
          <w:tcPr>
            <w:tcW w:w="2694" w:type="dxa"/>
            <w:gridSpan w:val="2"/>
            <w:tcBorders>
              <w:top w:val="single" w:sz="4" w:space="0" w:color="auto"/>
              <w:left w:val="single" w:sz="4" w:space="0" w:color="auto"/>
            </w:tcBorders>
          </w:tcPr>
          <w:p w14:paraId="72B36F3C" w14:textId="77777777" w:rsidR="00F57377" w:rsidRDefault="00F57377" w:rsidP="00F57377">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68BF3BCB" w14:textId="7BF94C9A" w:rsidR="00F57377" w:rsidRPr="00C30F70" w:rsidRDefault="00CA5904" w:rsidP="00C30F70">
            <w:pPr>
              <w:spacing w:after="0"/>
              <w:ind w:left="100"/>
              <w:rPr>
                <w:rFonts w:ascii="Arial" w:hAnsi="Arial"/>
                <w:noProof/>
              </w:rPr>
            </w:pPr>
            <w:r>
              <w:rPr>
                <w:rFonts w:ascii="Arial" w:hAnsi="Arial"/>
                <w:noProof/>
              </w:rPr>
              <w:t xml:space="preserve">Annex </w:t>
            </w:r>
            <w:r w:rsidR="000F510C">
              <w:rPr>
                <w:rFonts w:ascii="Arial" w:hAnsi="Arial"/>
                <w:noProof/>
              </w:rPr>
              <w:t>A.3.3.1</w:t>
            </w:r>
          </w:p>
        </w:tc>
      </w:tr>
      <w:tr w:rsidR="00F57377" w14:paraId="6A4E5A45" w14:textId="77777777" w:rsidTr="00E16BB1">
        <w:tc>
          <w:tcPr>
            <w:tcW w:w="2694" w:type="dxa"/>
            <w:gridSpan w:val="2"/>
            <w:tcBorders>
              <w:left w:val="single" w:sz="4" w:space="0" w:color="auto"/>
            </w:tcBorders>
          </w:tcPr>
          <w:p w14:paraId="5A0116D1" w14:textId="77777777" w:rsidR="00F57377" w:rsidRDefault="00F57377" w:rsidP="00F57377">
            <w:pPr>
              <w:pStyle w:val="CRCoverPage"/>
              <w:spacing w:after="0"/>
              <w:rPr>
                <w:b/>
                <w:i/>
                <w:noProof/>
                <w:sz w:val="8"/>
                <w:szCs w:val="8"/>
              </w:rPr>
            </w:pPr>
          </w:p>
        </w:tc>
        <w:tc>
          <w:tcPr>
            <w:tcW w:w="6946" w:type="dxa"/>
            <w:gridSpan w:val="9"/>
            <w:tcBorders>
              <w:right w:val="single" w:sz="4" w:space="0" w:color="auto"/>
            </w:tcBorders>
          </w:tcPr>
          <w:p w14:paraId="76D52737" w14:textId="77777777" w:rsidR="00F57377" w:rsidRDefault="00F57377" w:rsidP="00F57377">
            <w:pPr>
              <w:pStyle w:val="CRCoverPage"/>
              <w:spacing w:after="0"/>
              <w:rPr>
                <w:noProof/>
                <w:sz w:val="8"/>
                <w:szCs w:val="8"/>
              </w:rPr>
            </w:pPr>
          </w:p>
        </w:tc>
      </w:tr>
      <w:tr w:rsidR="00F57377" w14:paraId="2F3B2AB7" w14:textId="77777777" w:rsidTr="00E16BB1">
        <w:tc>
          <w:tcPr>
            <w:tcW w:w="2694" w:type="dxa"/>
            <w:gridSpan w:val="2"/>
            <w:tcBorders>
              <w:left w:val="single" w:sz="4" w:space="0" w:color="auto"/>
            </w:tcBorders>
          </w:tcPr>
          <w:p w14:paraId="5AE9FB7B" w14:textId="77777777" w:rsidR="00F57377" w:rsidRDefault="00F57377" w:rsidP="00F57377">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5D618588" w14:textId="77777777" w:rsidR="00F57377" w:rsidRDefault="00F57377" w:rsidP="00F57377">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014CA92C" w14:textId="77777777" w:rsidR="00F57377" w:rsidRDefault="00F57377" w:rsidP="00F57377">
            <w:pPr>
              <w:pStyle w:val="CRCoverPage"/>
              <w:spacing w:after="0"/>
              <w:jc w:val="center"/>
              <w:rPr>
                <w:b/>
                <w:caps/>
                <w:noProof/>
              </w:rPr>
            </w:pPr>
            <w:r>
              <w:rPr>
                <w:b/>
                <w:caps/>
                <w:noProof/>
              </w:rPr>
              <w:t>N</w:t>
            </w:r>
          </w:p>
        </w:tc>
        <w:tc>
          <w:tcPr>
            <w:tcW w:w="2977" w:type="dxa"/>
            <w:gridSpan w:val="4"/>
          </w:tcPr>
          <w:p w14:paraId="7502ACA3" w14:textId="77777777" w:rsidR="00F57377" w:rsidRDefault="00F57377" w:rsidP="00F57377">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02A5D724" w14:textId="77777777" w:rsidR="00F57377" w:rsidRDefault="00F57377" w:rsidP="00F57377">
            <w:pPr>
              <w:pStyle w:val="CRCoverPage"/>
              <w:spacing w:after="0"/>
              <w:ind w:left="99"/>
              <w:rPr>
                <w:noProof/>
              </w:rPr>
            </w:pPr>
          </w:p>
        </w:tc>
      </w:tr>
      <w:tr w:rsidR="00F57377" w14:paraId="0A96252C" w14:textId="77777777" w:rsidTr="00E16BB1">
        <w:tc>
          <w:tcPr>
            <w:tcW w:w="2694" w:type="dxa"/>
            <w:gridSpan w:val="2"/>
            <w:tcBorders>
              <w:left w:val="single" w:sz="4" w:space="0" w:color="auto"/>
            </w:tcBorders>
          </w:tcPr>
          <w:p w14:paraId="0BE26F86" w14:textId="77777777" w:rsidR="00F57377" w:rsidRDefault="00F57377" w:rsidP="00F57377">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08DD2546" w14:textId="77777777" w:rsidR="00F57377" w:rsidRDefault="00F57377" w:rsidP="00F57377">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26EBADBF" w14:textId="1FF9511E" w:rsidR="00F57377" w:rsidRDefault="00F57377" w:rsidP="00F57377">
            <w:pPr>
              <w:pStyle w:val="CRCoverPage"/>
              <w:spacing w:after="0"/>
              <w:jc w:val="center"/>
              <w:rPr>
                <w:b/>
                <w:caps/>
                <w:noProof/>
              </w:rPr>
            </w:pPr>
            <w:r>
              <w:rPr>
                <w:b/>
                <w:caps/>
                <w:noProof/>
              </w:rPr>
              <w:t>X</w:t>
            </w:r>
          </w:p>
        </w:tc>
        <w:tc>
          <w:tcPr>
            <w:tcW w:w="2977" w:type="dxa"/>
            <w:gridSpan w:val="4"/>
          </w:tcPr>
          <w:p w14:paraId="3A753E85" w14:textId="77777777" w:rsidR="00F57377" w:rsidRDefault="00F57377" w:rsidP="00F57377">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3EEC4EC1" w14:textId="77777777" w:rsidR="00F57377" w:rsidRDefault="00F57377" w:rsidP="00F57377">
            <w:pPr>
              <w:pStyle w:val="CRCoverPage"/>
              <w:spacing w:after="0"/>
              <w:ind w:left="99"/>
              <w:rPr>
                <w:noProof/>
              </w:rPr>
            </w:pPr>
            <w:r>
              <w:rPr>
                <w:noProof/>
              </w:rPr>
              <w:t xml:space="preserve">TS/TR ... CR ... </w:t>
            </w:r>
          </w:p>
        </w:tc>
      </w:tr>
      <w:tr w:rsidR="00F57377" w14:paraId="43EE5612" w14:textId="77777777" w:rsidTr="00E16BB1">
        <w:tc>
          <w:tcPr>
            <w:tcW w:w="2694" w:type="dxa"/>
            <w:gridSpan w:val="2"/>
            <w:tcBorders>
              <w:left w:val="single" w:sz="4" w:space="0" w:color="auto"/>
            </w:tcBorders>
          </w:tcPr>
          <w:p w14:paraId="3D1CC168" w14:textId="77777777" w:rsidR="00F57377" w:rsidRDefault="00F57377" w:rsidP="00F57377">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13348402" w14:textId="77777777" w:rsidR="00F57377" w:rsidRDefault="00F57377" w:rsidP="00F57377">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60B8F04E" w14:textId="59301DFD" w:rsidR="00F57377" w:rsidRDefault="00F57377" w:rsidP="00F57377">
            <w:pPr>
              <w:pStyle w:val="CRCoverPage"/>
              <w:spacing w:after="0"/>
              <w:jc w:val="center"/>
              <w:rPr>
                <w:b/>
                <w:caps/>
                <w:noProof/>
              </w:rPr>
            </w:pPr>
            <w:r>
              <w:rPr>
                <w:b/>
                <w:caps/>
                <w:noProof/>
              </w:rPr>
              <w:t>X</w:t>
            </w:r>
          </w:p>
        </w:tc>
        <w:tc>
          <w:tcPr>
            <w:tcW w:w="2977" w:type="dxa"/>
            <w:gridSpan w:val="4"/>
          </w:tcPr>
          <w:p w14:paraId="31E7C74A" w14:textId="77777777" w:rsidR="00F57377" w:rsidRDefault="00F57377" w:rsidP="00F57377">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23D52B64" w14:textId="77777777" w:rsidR="00F57377" w:rsidRDefault="00F57377" w:rsidP="00F57377">
            <w:pPr>
              <w:pStyle w:val="CRCoverPage"/>
              <w:spacing w:after="0"/>
              <w:ind w:left="99"/>
              <w:rPr>
                <w:noProof/>
              </w:rPr>
            </w:pPr>
            <w:r>
              <w:rPr>
                <w:noProof/>
              </w:rPr>
              <w:t xml:space="preserve">TS/TR ... CR ... </w:t>
            </w:r>
          </w:p>
        </w:tc>
      </w:tr>
      <w:tr w:rsidR="00F57377" w14:paraId="2A02E959" w14:textId="77777777" w:rsidTr="00E16BB1">
        <w:tc>
          <w:tcPr>
            <w:tcW w:w="2694" w:type="dxa"/>
            <w:gridSpan w:val="2"/>
            <w:tcBorders>
              <w:left w:val="single" w:sz="4" w:space="0" w:color="auto"/>
            </w:tcBorders>
          </w:tcPr>
          <w:p w14:paraId="2968D9F7" w14:textId="77777777" w:rsidR="00F57377" w:rsidRDefault="00F57377" w:rsidP="00F57377">
            <w:pPr>
              <w:pStyle w:val="CRCoverPage"/>
              <w:spacing w:after="0"/>
              <w:rPr>
                <w:b/>
                <w:i/>
                <w:noProof/>
              </w:rPr>
            </w:pPr>
            <w:r>
              <w:rPr>
                <w:b/>
                <w:i/>
                <w:noProof/>
              </w:rPr>
              <w:t>(show related CRs)</w:t>
            </w:r>
          </w:p>
        </w:tc>
        <w:tc>
          <w:tcPr>
            <w:tcW w:w="284" w:type="dxa"/>
            <w:tcBorders>
              <w:top w:val="single" w:sz="4" w:space="0" w:color="auto"/>
              <w:left w:val="single" w:sz="4" w:space="0" w:color="auto"/>
              <w:bottom w:val="single" w:sz="4" w:space="0" w:color="auto"/>
            </w:tcBorders>
            <w:shd w:val="pct25" w:color="FFFF00" w:fill="auto"/>
          </w:tcPr>
          <w:p w14:paraId="367EA203" w14:textId="77777777" w:rsidR="00F57377" w:rsidRDefault="00F57377" w:rsidP="00F57377">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331A194B" w14:textId="2E6451C8" w:rsidR="00F57377" w:rsidRDefault="00F57377" w:rsidP="00F57377">
            <w:pPr>
              <w:pStyle w:val="CRCoverPage"/>
              <w:spacing w:after="0"/>
              <w:jc w:val="center"/>
              <w:rPr>
                <w:b/>
                <w:caps/>
                <w:noProof/>
              </w:rPr>
            </w:pPr>
            <w:r>
              <w:rPr>
                <w:b/>
                <w:caps/>
                <w:noProof/>
              </w:rPr>
              <w:t>X</w:t>
            </w:r>
          </w:p>
        </w:tc>
        <w:tc>
          <w:tcPr>
            <w:tcW w:w="2977" w:type="dxa"/>
            <w:gridSpan w:val="4"/>
          </w:tcPr>
          <w:p w14:paraId="0B4921AC" w14:textId="77777777" w:rsidR="00F57377" w:rsidRDefault="00F57377" w:rsidP="00F57377">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0F9D8BA5" w14:textId="77777777" w:rsidR="00F57377" w:rsidRDefault="00F57377" w:rsidP="00F57377">
            <w:pPr>
              <w:pStyle w:val="CRCoverPage"/>
              <w:spacing w:after="0"/>
              <w:ind w:left="99"/>
              <w:rPr>
                <w:noProof/>
              </w:rPr>
            </w:pPr>
            <w:r>
              <w:rPr>
                <w:noProof/>
              </w:rPr>
              <w:t xml:space="preserve">TS/TR ... CR ... </w:t>
            </w:r>
          </w:p>
        </w:tc>
      </w:tr>
      <w:tr w:rsidR="00F57377" w14:paraId="49E79960" w14:textId="77777777" w:rsidTr="00E16BB1">
        <w:tc>
          <w:tcPr>
            <w:tcW w:w="2694" w:type="dxa"/>
            <w:gridSpan w:val="2"/>
            <w:tcBorders>
              <w:left w:val="single" w:sz="4" w:space="0" w:color="auto"/>
            </w:tcBorders>
          </w:tcPr>
          <w:p w14:paraId="4CBEBBD8" w14:textId="77777777" w:rsidR="00F57377" w:rsidRDefault="00F57377" w:rsidP="00F57377">
            <w:pPr>
              <w:pStyle w:val="CRCoverPage"/>
              <w:spacing w:after="0"/>
              <w:rPr>
                <w:b/>
                <w:i/>
                <w:noProof/>
              </w:rPr>
            </w:pPr>
          </w:p>
        </w:tc>
        <w:tc>
          <w:tcPr>
            <w:tcW w:w="6946" w:type="dxa"/>
            <w:gridSpan w:val="9"/>
            <w:tcBorders>
              <w:right w:val="single" w:sz="4" w:space="0" w:color="auto"/>
            </w:tcBorders>
          </w:tcPr>
          <w:p w14:paraId="4C39365E" w14:textId="77777777" w:rsidR="00F57377" w:rsidRDefault="00F57377" w:rsidP="00F57377">
            <w:pPr>
              <w:pStyle w:val="CRCoverPage"/>
              <w:spacing w:after="0"/>
              <w:rPr>
                <w:noProof/>
              </w:rPr>
            </w:pPr>
          </w:p>
        </w:tc>
      </w:tr>
      <w:tr w:rsidR="00F57377" w14:paraId="0777485E" w14:textId="77777777" w:rsidTr="00E16BB1">
        <w:tc>
          <w:tcPr>
            <w:tcW w:w="2694" w:type="dxa"/>
            <w:gridSpan w:val="2"/>
            <w:tcBorders>
              <w:left w:val="single" w:sz="4" w:space="0" w:color="auto"/>
              <w:bottom w:val="single" w:sz="4" w:space="0" w:color="auto"/>
            </w:tcBorders>
          </w:tcPr>
          <w:p w14:paraId="54F3E0EC" w14:textId="77777777" w:rsidR="00F57377" w:rsidRDefault="00F57377" w:rsidP="00F57377">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14:paraId="2B08B0E7" w14:textId="77777777" w:rsidR="00F57377" w:rsidRDefault="00F57377" w:rsidP="00F57377">
            <w:pPr>
              <w:pStyle w:val="CRCoverPage"/>
              <w:spacing w:after="0"/>
              <w:ind w:left="100"/>
              <w:rPr>
                <w:noProof/>
              </w:rPr>
            </w:pPr>
          </w:p>
        </w:tc>
      </w:tr>
      <w:tr w:rsidR="00F57377" w:rsidRPr="008863B9" w14:paraId="7B908D6D" w14:textId="77777777" w:rsidTr="00E16BB1">
        <w:tc>
          <w:tcPr>
            <w:tcW w:w="2694" w:type="dxa"/>
            <w:gridSpan w:val="2"/>
            <w:tcBorders>
              <w:top w:val="single" w:sz="4" w:space="0" w:color="auto"/>
              <w:bottom w:val="single" w:sz="4" w:space="0" w:color="auto"/>
            </w:tcBorders>
          </w:tcPr>
          <w:p w14:paraId="061FE557" w14:textId="77777777" w:rsidR="00F57377" w:rsidRPr="008863B9" w:rsidRDefault="00F57377" w:rsidP="00F57377">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10ADEE02" w14:textId="77777777" w:rsidR="00F57377" w:rsidRPr="008863B9" w:rsidRDefault="00F57377" w:rsidP="00F57377">
            <w:pPr>
              <w:pStyle w:val="CRCoverPage"/>
              <w:spacing w:after="0"/>
              <w:ind w:left="100"/>
              <w:rPr>
                <w:noProof/>
                <w:sz w:val="8"/>
                <w:szCs w:val="8"/>
              </w:rPr>
            </w:pPr>
          </w:p>
        </w:tc>
      </w:tr>
      <w:tr w:rsidR="00F57377" w14:paraId="779D498C" w14:textId="77777777" w:rsidTr="00E16BB1">
        <w:tc>
          <w:tcPr>
            <w:tcW w:w="2694" w:type="dxa"/>
            <w:gridSpan w:val="2"/>
            <w:tcBorders>
              <w:top w:val="single" w:sz="4" w:space="0" w:color="auto"/>
              <w:left w:val="single" w:sz="4" w:space="0" w:color="auto"/>
              <w:bottom w:val="single" w:sz="4" w:space="0" w:color="auto"/>
            </w:tcBorders>
          </w:tcPr>
          <w:p w14:paraId="738E9278" w14:textId="77777777" w:rsidR="00F57377" w:rsidRDefault="00F57377" w:rsidP="00F57377">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3298804A" w14:textId="3988148B" w:rsidR="00F57377" w:rsidRDefault="00F57377" w:rsidP="00F57377">
            <w:pPr>
              <w:pStyle w:val="CRCoverPage"/>
              <w:spacing w:after="0"/>
              <w:ind w:left="100"/>
              <w:rPr>
                <w:noProof/>
                <w:lang w:eastAsia="ko-KR"/>
              </w:rPr>
            </w:pPr>
          </w:p>
          <w:p w14:paraId="3F95F9CF" w14:textId="0FB1A6B6" w:rsidR="000D1BF8" w:rsidRDefault="000D1BF8" w:rsidP="00F57377">
            <w:pPr>
              <w:pStyle w:val="CRCoverPage"/>
              <w:spacing w:after="0"/>
              <w:ind w:left="100"/>
              <w:rPr>
                <w:noProof/>
              </w:rPr>
            </w:pPr>
          </w:p>
        </w:tc>
      </w:tr>
    </w:tbl>
    <w:p w14:paraId="681B6768" w14:textId="77777777" w:rsidR="00F57377" w:rsidRDefault="00F57377" w:rsidP="00F57377">
      <w:pPr>
        <w:pStyle w:val="CRCoverPage"/>
        <w:spacing w:after="0"/>
        <w:rPr>
          <w:noProof/>
          <w:sz w:val="8"/>
          <w:szCs w:val="8"/>
        </w:rPr>
      </w:pPr>
    </w:p>
    <w:p w14:paraId="72B584A1" w14:textId="77777777" w:rsidR="00F57377" w:rsidRDefault="00F57377" w:rsidP="00C16D1A">
      <w:pPr>
        <w:tabs>
          <w:tab w:val="right" w:pos="9639"/>
        </w:tabs>
        <w:spacing w:after="0"/>
        <w:rPr>
          <w:rFonts w:ascii="Arial" w:hAnsi="Arial"/>
          <w:b/>
          <w:noProof/>
          <w:sz w:val="24"/>
        </w:rPr>
      </w:pPr>
    </w:p>
    <w:p w14:paraId="39217159" w14:textId="77777777" w:rsidR="00C16D1A" w:rsidRDefault="00C16D1A" w:rsidP="00C16D1A">
      <w:pPr>
        <w:pStyle w:val="EX"/>
      </w:pPr>
    </w:p>
    <w:p w14:paraId="7C658529" w14:textId="77777777" w:rsidR="00C16D1A" w:rsidRDefault="00C16D1A">
      <w:pPr>
        <w:spacing w:after="0"/>
      </w:pPr>
      <w:r>
        <w:br w:type="page"/>
      </w:r>
    </w:p>
    <w:p w14:paraId="7BBAB260" w14:textId="77777777" w:rsidR="005048E5" w:rsidRPr="006B5418" w:rsidRDefault="005048E5" w:rsidP="005048E5">
      <w:pPr>
        <w:pBdr>
          <w:top w:val="single" w:sz="4" w:space="1" w:color="auto"/>
          <w:left w:val="single" w:sz="4" w:space="4" w:color="auto"/>
          <w:bottom w:val="single" w:sz="4" w:space="1" w:color="auto"/>
          <w:right w:val="single" w:sz="4" w:space="4" w:color="auto"/>
        </w:pBdr>
        <w:jc w:val="center"/>
        <w:rPr>
          <w:rFonts w:ascii="Arial" w:hAnsi="Arial" w:cs="Arial"/>
          <w:color w:val="0000FF"/>
          <w:sz w:val="28"/>
          <w:szCs w:val="28"/>
          <w:lang w:val="en-US"/>
        </w:rPr>
      </w:pPr>
      <w:r w:rsidRPr="00A1207E">
        <w:rPr>
          <w:rFonts w:ascii="Arial" w:hAnsi="Arial" w:cs="Arial"/>
          <w:color w:val="0000FF"/>
          <w:sz w:val="28"/>
          <w:szCs w:val="28"/>
          <w:lang w:val="en-US"/>
        </w:rPr>
        <w:lastRenderedPageBreak/>
        <w:t>* * * First Change</w:t>
      </w:r>
      <w:r>
        <w:rPr>
          <w:rFonts w:ascii="Arial" w:hAnsi="Arial" w:cs="Arial"/>
          <w:color w:val="0000FF"/>
          <w:sz w:val="28"/>
          <w:szCs w:val="28"/>
          <w:lang w:val="en-US"/>
        </w:rPr>
        <w:t xml:space="preserve"> </w:t>
      </w:r>
      <w:r w:rsidRPr="00A1207E">
        <w:rPr>
          <w:rFonts w:ascii="Arial" w:hAnsi="Arial" w:cs="Arial"/>
          <w:color w:val="0000FF"/>
          <w:sz w:val="28"/>
          <w:szCs w:val="28"/>
          <w:lang w:val="en-US"/>
        </w:rPr>
        <w:t>* * * *</w:t>
      </w:r>
    </w:p>
    <w:p w14:paraId="606995FB" w14:textId="77777777" w:rsidR="001606F1" w:rsidRPr="00355A4C" w:rsidRDefault="001606F1" w:rsidP="001606F1">
      <w:pPr>
        <w:pStyle w:val="21"/>
      </w:pPr>
      <w:bookmarkStart w:id="0" w:name="_Toc157154181"/>
      <w:bookmarkStart w:id="1" w:name="_Toc210593416"/>
      <w:r w:rsidRPr="00355A4C">
        <w:t>A.3.3</w:t>
      </w:r>
      <w:r w:rsidRPr="00355A4C">
        <w:tab/>
        <w:t>Packet Payload Structure</w:t>
      </w:r>
      <w:bookmarkEnd w:id="0"/>
      <w:bookmarkEnd w:id="1"/>
    </w:p>
    <w:p w14:paraId="4DABAAA4" w14:textId="77777777" w:rsidR="001606F1" w:rsidRPr="00355A4C" w:rsidRDefault="001606F1" w:rsidP="001606F1">
      <w:pPr>
        <w:pStyle w:val="31"/>
      </w:pPr>
      <w:bookmarkStart w:id="2" w:name="_CRA_3_3_1"/>
      <w:bookmarkStart w:id="3" w:name="_Toc157154182"/>
      <w:bookmarkStart w:id="4" w:name="_Toc210593417"/>
      <w:bookmarkEnd w:id="2"/>
      <w:r w:rsidRPr="00355A4C">
        <w:t>A.3.3.1</w:t>
      </w:r>
      <w:r w:rsidRPr="00355A4C">
        <w:tab/>
        <w:t>General</w:t>
      </w:r>
      <w:bookmarkEnd w:id="3"/>
      <w:bookmarkEnd w:id="4"/>
    </w:p>
    <w:p w14:paraId="4DBE3FAD" w14:textId="77777777" w:rsidR="001606F1" w:rsidRPr="00355A4C" w:rsidRDefault="001606F1" w:rsidP="001606F1">
      <w:r w:rsidRPr="00355A4C">
        <w:t xml:space="preserve">The IVAS encoder generates encoded frames representing 20 </w:t>
      </w:r>
      <w:proofErr w:type="spellStart"/>
      <w:r w:rsidRPr="00355A4C">
        <w:t>ms</w:t>
      </w:r>
      <w:proofErr w:type="spellEnd"/>
      <w:r w:rsidRPr="00355A4C">
        <w:t xml:space="preserve"> of speech or audio data. The IVAS payload contains:</w:t>
      </w:r>
    </w:p>
    <w:p w14:paraId="169DB17B" w14:textId="59C06745" w:rsidR="001606F1" w:rsidRPr="00355A4C" w:rsidRDefault="001606F1" w:rsidP="001606F1">
      <w:pPr>
        <w:pStyle w:val="B1"/>
      </w:pPr>
      <w:r w:rsidRPr="00355A4C">
        <w:t>-</w:t>
      </w:r>
      <w:r w:rsidRPr="00355A4C">
        <w:tab/>
        <w:t xml:space="preserve">(optional) E-bytes (including the CMR) for adaptation </w:t>
      </w:r>
      <w:ins w:id="5" w:author="Ryan Hakju Lee" w:date="2025-11-07T14:59:00Z">
        <w:r w:rsidR="00A72442">
          <w:t xml:space="preserve">of bandwidth, coded format </w:t>
        </w:r>
      </w:ins>
      <w:r w:rsidRPr="00355A4C">
        <w:t>and</w:t>
      </w:r>
      <w:ins w:id="6" w:author="Ryan Hakju Lee" w:date="2025-11-07T14:59:00Z">
        <w:r w:rsidR="00A72442">
          <w:t>/or an</w:t>
        </w:r>
      </w:ins>
      <w:r w:rsidRPr="00355A4C">
        <w:t xml:space="preserve"> indication of optional PI data section;</w:t>
      </w:r>
    </w:p>
    <w:p w14:paraId="3AAE8929" w14:textId="77777777" w:rsidR="001606F1" w:rsidRPr="00355A4C" w:rsidRDefault="001606F1" w:rsidP="001606F1">
      <w:pPr>
        <w:pStyle w:val="B1"/>
      </w:pPr>
      <w:r w:rsidRPr="00355A4C">
        <w:t>-</w:t>
      </w:r>
      <w:r w:rsidRPr="00355A4C">
        <w:tab/>
        <w:t xml:space="preserve">one or more </w:t>
      </w:r>
      <w:proofErr w:type="spellStart"/>
      <w:r w:rsidRPr="00355A4C">
        <w:t>ToC</w:t>
      </w:r>
      <w:proofErr w:type="spellEnd"/>
      <w:r w:rsidRPr="00355A4C">
        <w:t>(s) describing the IVAS audio frame(s) included in the payload;</w:t>
      </w:r>
    </w:p>
    <w:p w14:paraId="54D0BCB0" w14:textId="60FF0110" w:rsidR="001606F1" w:rsidRPr="00355A4C" w:rsidRDefault="001606F1" w:rsidP="001606F1">
      <w:pPr>
        <w:pStyle w:val="B1"/>
      </w:pPr>
      <w:r w:rsidRPr="00355A4C">
        <w:t>-</w:t>
      </w:r>
      <w:r w:rsidRPr="00355A4C">
        <w:tab/>
        <w:t xml:space="preserve">IVAS frame data block(s), representing 20 </w:t>
      </w:r>
      <w:proofErr w:type="spellStart"/>
      <w:r w:rsidRPr="00355A4C">
        <w:t>ms</w:t>
      </w:r>
      <w:proofErr w:type="spellEnd"/>
      <w:r w:rsidRPr="00355A4C">
        <w:t xml:space="preserve"> of speech or audio data (depending on </w:t>
      </w:r>
      <w:proofErr w:type="spellStart"/>
      <w:r w:rsidRPr="00355A4C">
        <w:t>ToC</w:t>
      </w:r>
      <w:proofErr w:type="spellEnd"/>
      <w:r w:rsidRPr="00355A4C">
        <w:t xml:space="preserve"> </w:t>
      </w:r>
      <w:del w:id="7" w:author="Ryan Hakju Lee" w:date="2025-11-07T15:00:00Z">
        <w:r w:rsidRPr="00355A4C" w:rsidDel="00A72442">
          <w:delText>signaling</w:delText>
        </w:r>
      </w:del>
      <w:ins w:id="8" w:author="Ryan Hakju Lee" w:date="2025-11-07T15:00:00Z">
        <w:r w:rsidR="00A72442">
          <w:t>signalling</w:t>
        </w:r>
      </w:ins>
      <w:r w:rsidRPr="00355A4C">
        <w:t>), and;</w:t>
      </w:r>
    </w:p>
    <w:p w14:paraId="0E449477" w14:textId="4DA5AF03" w:rsidR="00C16D1A" w:rsidRDefault="001606F1" w:rsidP="00CD74E9">
      <w:pPr>
        <w:pStyle w:val="B1"/>
      </w:pPr>
      <w:r w:rsidRPr="00355A4C">
        <w:t>-</w:t>
      </w:r>
      <w:r w:rsidRPr="00355A4C">
        <w:tab/>
      </w:r>
      <w:ins w:id="9" w:author="Ryan Hakju Lee" w:date="2025-11-07T15:00:00Z">
        <w:r w:rsidR="00A72442">
          <w:t>(</w:t>
        </w:r>
      </w:ins>
      <w:r w:rsidRPr="00355A4C">
        <w:t>optional</w:t>
      </w:r>
      <w:ins w:id="10" w:author="Ryan Hakju Lee" w:date="2025-11-07T15:00:00Z">
        <w:r w:rsidR="00A72442">
          <w:t>)</w:t>
        </w:r>
      </w:ins>
      <w:r w:rsidRPr="00355A4C">
        <w:t xml:space="preserve"> PI data section;</w:t>
      </w:r>
    </w:p>
    <w:p w14:paraId="2C1B5C07" w14:textId="2684E03C" w:rsidR="000F510C" w:rsidRDefault="00A72442" w:rsidP="003E4BA8">
      <w:pPr>
        <w:rPr>
          <w:ins w:id="11" w:author="Ryan Hakju Lee" w:date="2025-11-07T15:02:00Z"/>
          <w:lang w:eastAsia="ko-KR"/>
        </w:rPr>
      </w:pPr>
      <w:ins w:id="12" w:author="Ryan Hakju Lee" w:date="2025-11-07T15:00:00Z">
        <w:r>
          <w:rPr>
            <w:rFonts w:hint="eastAsia"/>
            <w:lang w:eastAsia="ko-KR"/>
          </w:rPr>
          <w:t>T</w:t>
        </w:r>
        <w:r>
          <w:rPr>
            <w:lang w:eastAsia="ko-KR"/>
          </w:rPr>
          <w:t xml:space="preserve">he IVAS </w:t>
        </w:r>
      </w:ins>
      <w:ins w:id="13" w:author="samsung" w:date="2025-11-18T14:32:00Z">
        <w:r w:rsidR="00804155">
          <w:rPr>
            <w:lang w:eastAsia="ko-KR"/>
          </w:rPr>
          <w:t xml:space="preserve">frame </w:t>
        </w:r>
      </w:ins>
      <w:ins w:id="14" w:author="samsung" w:date="2025-11-18T17:54:00Z">
        <w:r w:rsidR="00214588">
          <w:rPr>
            <w:lang w:eastAsia="ko-KR"/>
          </w:rPr>
          <w:t xml:space="preserve">data size </w:t>
        </w:r>
      </w:ins>
      <w:ins w:id="15" w:author="Ryan Hakju Lee" w:date="2025-11-07T15:01:00Z">
        <w:r>
          <w:rPr>
            <w:lang w:eastAsia="ko-KR"/>
          </w:rPr>
          <w:t xml:space="preserve">per </w:t>
        </w:r>
      </w:ins>
      <w:ins w:id="16" w:author="Ryan Hakju Lee" w:date="2025-11-07T15:07:00Z">
        <w:r w:rsidR="008A180E">
          <w:rPr>
            <w:lang w:eastAsia="ko-KR"/>
          </w:rPr>
          <w:t>supported</w:t>
        </w:r>
      </w:ins>
      <w:ins w:id="17" w:author="Ryan Hakju Lee" w:date="2025-11-07T15:01:00Z">
        <w:r>
          <w:rPr>
            <w:lang w:eastAsia="ko-KR"/>
          </w:rPr>
          <w:t xml:space="preserve"> bit rate is shown in </w:t>
        </w:r>
      </w:ins>
      <w:ins w:id="18" w:author="Ryan Hakju Lee" w:date="2025-11-07T15:02:00Z">
        <w:r>
          <w:rPr>
            <w:lang w:eastAsia="ko-KR"/>
          </w:rPr>
          <w:t>Table A.3.3.1-1.</w:t>
        </w:r>
      </w:ins>
    </w:p>
    <w:p w14:paraId="6B002B91" w14:textId="77777777" w:rsidR="00BB6D7D" w:rsidRPr="00962CA2" w:rsidRDefault="00BB6D7D" w:rsidP="00BB6D7D">
      <w:pPr>
        <w:pStyle w:val="TH"/>
        <w:rPr>
          <w:ins w:id="19" w:author="Ryan Hakju Lee" w:date="2025-11-07T15:03:00Z"/>
          <w:b w:val="0"/>
          <w:i/>
          <w:lang w:val="en" w:eastAsia="ja-JP"/>
        </w:rPr>
      </w:pPr>
      <w:ins w:id="20" w:author="Ryan Hakju Lee" w:date="2025-11-07T15:03:00Z">
        <w:r w:rsidRPr="00962CA2">
          <w:rPr>
            <w:lang w:val="en" w:eastAsia="ja-JP"/>
          </w:rPr>
          <w:t xml:space="preserve">Table A.3.3.1- </w:t>
        </w:r>
        <w:r w:rsidRPr="00962CA2">
          <w:rPr>
            <w:lang w:val="en" w:eastAsia="ja-JP"/>
          </w:rPr>
          <w:fldChar w:fldCharType="begin"/>
        </w:r>
        <w:r w:rsidRPr="00962CA2">
          <w:rPr>
            <w:lang w:val="en" w:eastAsia="ja-JP"/>
          </w:rPr>
          <w:instrText xml:space="preserve"> SEQ Table_A.3.3.1- \* ARABIC </w:instrText>
        </w:r>
        <w:r w:rsidRPr="00962CA2">
          <w:rPr>
            <w:lang w:val="en" w:eastAsia="ja-JP"/>
          </w:rPr>
          <w:fldChar w:fldCharType="separate"/>
        </w:r>
        <w:r w:rsidRPr="00962CA2">
          <w:rPr>
            <w:lang w:val="en" w:eastAsia="ja-JP"/>
          </w:rPr>
          <w:t>1</w:t>
        </w:r>
        <w:r w:rsidRPr="00962CA2">
          <w:rPr>
            <w:lang w:val="en" w:eastAsia="ja-JP"/>
          </w:rPr>
          <w:fldChar w:fldCharType="end"/>
        </w:r>
        <w:r w:rsidRPr="00962CA2">
          <w:rPr>
            <w:lang w:val="en" w:eastAsia="ja-JP"/>
          </w:rPr>
          <w:t xml:space="preserve"> IVAS frame data size</w:t>
        </w:r>
      </w:ins>
    </w:p>
    <w:tbl>
      <w:tblPr>
        <w:tblStyle w:val="a7"/>
        <w:tblW w:w="8736" w:type="dxa"/>
        <w:tblLook w:val="04A0" w:firstRow="1" w:lastRow="0" w:firstColumn="1" w:lastColumn="0" w:noHBand="0" w:noVBand="1"/>
      </w:tblPr>
      <w:tblGrid>
        <w:gridCol w:w="2902"/>
        <w:gridCol w:w="2917"/>
        <w:gridCol w:w="2917"/>
      </w:tblGrid>
      <w:tr w:rsidR="00BB6D7D" w:rsidRPr="005B385F" w14:paraId="20077AE6" w14:textId="77777777" w:rsidTr="00EC38BD">
        <w:trPr>
          <w:trHeight w:val="241"/>
          <w:ins w:id="21" w:author="Ryan Hakju Lee" w:date="2025-11-07T15:03:00Z"/>
        </w:trPr>
        <w:tc>
          <w:tcPr>
            <w:tcW w:w="2902" w:type="dxa"/>
          </w:tcPr>
          <w:p w14:paraId="00945084" w14:textId="77777777" w:rsidR="00BB6D7D" w:rsidRPr="00962CA2" w:rsidRDefault="00BB6D7D" w:rsidP="00EC38BD">
            <w:pPr>
              <w:pStyle w:val="TAH"/>
              <w:rPr>
                <w:ins w:id="22" w:author="Ryan Hakju Lee" w:date="2025-11-07T15:03:00Z"/>
                <w:lang w:val="fr-FR"/>
              </w:rPr>
            </w:pPr>
            <w:ins w:id="23" w:author="Ryan Hakju Lee" w:date="2025-11-07T15:03:00Z">
              <w:r w:rsidRPr="00962CA2">
                <w:rPr>
                  <w:lang w:val="fr-FR"/>
                </w:rPr>
                <w:t>Frame Mode</w:t>
              </w:r>
            </w:ins>
          </w:p>
        </w:tc>
        <w:tc>
          <w:tcPr>
            <w:tcW w:w="2917" w:type="dxa"/>
          </w:tcPr>
          <w:p w14:paraId="54E18EBA" w14:textId="77777777" w:rsidR="00BB6D7D" w:rsidRPr="00A42E13" w:rsidRDefault="00BB6D7D" w:rsidP="00EC38BD">
            <w:pPr>
              <w:pStyle w:val="TAH"/>
              <w:rPr>
                <w:ins w:id="24" w:author="Ryan Hakju Lee" w:date="2025-11-07T15:03:00Z"/>
                <w:lang w:val="fr-FR"/>
              </w:rPr>
            </w:pPr>
            <w:ins w:id="25" w:author="Ryan Hakju Lee" w:date="2025-11-07T15:03:00Z">
              <w:r w:rsidRPr="004E4240">
                <w:rPr>
                  <w:lang w:val="fr-FR"/>
                </w:rPr>
                <w:t>Bit rate (kbps)</w:t>
              </w:r>
            </w:ins>
          </w:p>
        </w:tc>
        <w:tc>
          <w:tcPr>
            <w:tcW w:w="2917" w:type="dxa"/>
          </w:tcPr>
          <w:p w14:paraId="6C2D46F1" w14:textId="4872F7AD" w:rsidR="00BB6D7D" w:rsidRPr="00962CA2" w:rsidRDefault="00B33DBD" w:rsidP="00EC38BD">
            <w:pPr>
              <w:pStyle w:val="TAH"/>
              <w:rPr>
                <w:ins w:id="26" w:author="Ryan Hakju Lee" w:date="2025-11-07T15:03:00Z"/>
                <w:lang w:val="fr-FR"/>
              </w:rPr>
            </w:pPr>
            <w:ins w:id="27" w:author="samsung" w:date="2025-11-18T15:25:00Z">
              <w:r>
                <w:rPr>
                  <w:lang w:val="fr-FR"/>
                </w:rPr>
                <w:t xml:space="preserve">IVAS </w:t>
              </w:r>
            </w:ins>
            <w:ins w:id="28" w:author="samsung" w:date="2025-11-18T17:54:00Z">
              <w:r w:rsidR="00214588">
                <w:rPr>
                  <w:lang w:val="fr-FR"/>
                </w:rPr>
                <w:t>f</w:t>
              </w:r>
            </w:ins>
            <w:ins w:id="29" w:author="samsung" w:date="2025-11-18T14:32:00Z">
              <w:r w:rsidR="00804155">
                <w:rPr>
                  <w:lang w:val="fr-FR"/>
                </w:rPr>
                <w:t>rame</w:t>
              </w:r>
            </w:ins>
            <w:ins w:id="30" w:author="samsung" w:date="2025-11-18T17:54:00Z">
              <w:r w:rsidR="00214588">
                <w:rPr>
                  <w:lang w:val="fr-FR"/>
                </w:rPr>
                <w:t xml:space="preserve"> data</w:t>
              </w:r>
            </w:ins>
            <w:ins w:id="31" w:author="samsung" w:date="2025-11-18T14:32:00Z">
              <w:r w:rsidR="00804155">
                <w:rPr>
                  <w:lang w:val="fr-FR"/>
                </w:rPr>
                <w:t xml:space="preserve"> </w:t>
              </w:r>
            </w:ins>
            <w:ins w:id="32" w:author="samsung" w:date="2025-11-18T17:54:00Z">
              <w:r w:rsidR="00214588">
                <w:rPr>
                  <w:lang w:val="fr-FR"/>
                </w:rPr>
                <w:t>s</w:t>
              </w:r>
            </w:ins>
            <w:ins w:id="33" w:author="Ryan Hakju Lee" w:date="2025-11-07T15:03:00Z">
              <w:r w:rsidR="00BB6D7D" w:rsidRPr="00962CA2">
                <w:rPr>
                  <w:lang w:val="fr-FR"/>
                </w:rPr>
                <w:t>ize (bits)</w:t>
              </w:r>
            </w:ins>
          </w:p>
        </w:tc>
      </w:tr>
      <w:tr w:rsidR="00BB6D7D" w:rsidRPr="005B385F" w14:paraId="739364A5" w14:textId="77777777" w:rsidTr="00EC38BD">
        <w:trPr>
          <w:trHeight w:val="233"/>
          <w:ins w:id="34" w:author="Ryan Hakju Lee" w:date="2025-11-07T15:03:00Z"/>
        </w:trPr>
        <w:tc>
          <w:tcPr>
            <w:tcW w:w="2902" w:type="dxa"/>
          </w:tcPr>
          <w:p w14:paraId="5A027A08" w14:textId="77777777" w:rsidR="00BB6D7D" w:rsidRPr="00962CA2" w:rsidRDefault="00BB6D7D" w:rsidP="00EC38BD">
            <w:pPr>
              <w:pStyle w:val="TAC"/>
              <w:rPr>
                <w:ins w:id="35" w:author="Ryan Hakju Lee" w:date="2025-11-07T15:03:00Z"/>
              </w:rPr>
            </w:pPr>
            <w:ins w:id="36" w:author="Ryan Hakju Lee" w:date="2025-11-07T15:03:00Z">
              <w:r w:rsidRPr="00962CA2">
                <w:t>IVAS Immersive</w:t>
              </w:r>
            </w:ins>
          </w:p>
        </w:tc>
        <w:tc>
          <w:tcPr>
            <w:tcW w:w="2917" w:type="dxa"/>
          </w:tcPr>
          <w:p w14:paraId="2C1072C1" w14:textId="77777777" w:rsidR="00BB6D7D" w:rsidRPr="00A42E13" w:rsidRDefault="00BB6D7D" w:rsidP="00EC38BD">
            <w:pPr>
              <w:pStyle w:val="TAC"/>
              <w:rPr>
                <w:ins w:id="37" w:author="Ryan Hakju Lee" w:date="2025-11-07T15:03:00Z"/>
              </w:rPr>
            </w:pPr>
            <w:ins w:id="38" w:author="Ryan Hakju Lee" w:date="2025-11-07T15:03:00Z">
              <w:r w:rsidRPr="004E4240">
                <w:t>5.2 (SID)</w:t>
              </w:r>
            </w:ins>
          </w:p>
        </w:tc>
        <w:tc>
          <w:tcPr>
            <w:tcW w:w="2917" w:type="dxa"/>
          </w:tcPr>
          <w:p w14:paraId="0E0F1488" w14:textId="77777777" w:rsidR="00BB6D7D" w:rsidRPr="00962CA2" w:rsidRDefault="00BB6D7D" w:rsidP="00EC38BD">
            <w:pPr>
              <w:pStyle w:val="TAC"/>
              <w:rPr>
                <w:ins w:id="39" w:author="Ryan Hakju Lee" w:date="2025-11-07T15:03:00Z"/>
              </w:rPr>
            </w:pPr>
            <w:ins w:id="40" w:author="Ryan Hakju Lee" w:date="2025-11-07T15:03:00Z">
              <w:r w:rsidRPr="00962CA2">
                <w:t>104</w:t>
              </w:r>
            </w:ins>
          </w:p>
        </w:tc>
      </w:tr>
      <w:tr w:rsidR="00BB6D7D" w:rsidRPr="005B385F" w14:paraId="00902BE7" w14:textId="77777777" w:rsidTr="00EC38BD">
        <w:trPr>
          <w:trHeight w:val="241"/>
          <w:ins w:id="41" w:author="Ryan Hakju Lee" w:date="2025-11-07T15:03:00Z"/>
        </w:trPr>
        <w:tc>
          <w:tcPr>
            <w:tcW w:w="2902" w:type="dxa"/>
          </w:tcPr>
          <w:p w14:paraId="7888F377" w14:textId="77777777" w:rsidR="00BB6D7D" w:rsidRPr="00962CA2" w:rsidRDefault="00BB6D7D" w:rsidP="00EC38BD">
            <w:pPr>
              <w:pStyle w:val="TAC"/>
              <w:rPr>
                <w:ins w:id="42" w:author="Ryan Hakju Lee" w:date="2025-11-07T15:03:00Z"/>
              </w:rPr>
            </w:pPr>
            <w:ins w:id="43" w:author="Ryan Hakju Lee" w:date="2025-11-07T15:03:00Z">
              <w:r w:rsidRPr="00962CA2">
                <w:t>IVAS Immersive</w:t>
              </w:r>
            </w:ins>
          </w:p>
        </w:tc>
        <w:tc>
          <w:tcPr>
            <w:tcW w:w="2917" w:type="dxa"/>
          </w:tcPr>
          <w:p w14:paraId="38F1213B" w14:textId="77777777" w:rsidR="00BB6D7D" w:rsidRPr="00A42E13" w:rsidRDefault="00BB6D7D" w:rsidP="00EC38BD">
            <w:pPr>
              <w:pStyle w:val="TAC"/>
              <w:rPr>
                <w:ins w:id="44" w:author="Ryan Hakju Lee" w:date="2025-11-07T15:03:00Z"/>
              </w:rPr>
            </w:pPr>
            <w:ins w:id="45" w:author="Ryan Hakju Lee" w:date="2025-11-07T15:03:00Z">
              <w:r w:rsidRPr="004E4240">
                <w:t>13.2</w:t>
              </w:r>
            </w:ins>
          </w:p>
        </w:tc>
        <w:tc>
          <w:tcPr>
            <w:tcW w:w="2917" w:type="dxa"/>
          </w:tcPr>
          <w:p w14:paraId="159497CC" w14:textId="77777777" w:rsidR="00BB6D7D" w:rsidRPr="00962CA2" w:rsidRDefault="00BB6D7D" w:rsidP="00EC38BD">
            <w:pPr>
              <w:pStyle w:val="TAC"/>
              <w:rPr>
                <w:ins w:id="46" w:author="Ryan Hakju Lee" w:date="2025-11-07T15:03:00Z"/>
              </w:rPr>
            </w:pPr>
            <w:ins w:id="47" w:author="Ryan Hakju Lee" w:date="2025-11-07T15:03:00Z">
              <w:r w:rsidRPr="00962CA2">
                <w:t>264</w:t>
              </w:r>
            </w:ins>
          </w:p>
        </w:tc>
      </w:tr>
      <w:tr w:rsidR="00BB6D7D" w:rsidRPr="005B385F" w14:paraId="6B721817" w14:textId="77777777" w:rsidTr="00EC38BD">
        <w:trPr>
          <w:trHeight w:val="233"/>
          <w:ins w:id="48" w:author="Ryan Hakju Lee" w:date="2025-11-07T15:03:00Z"/>
        </w:trPr>
        <w:tc>
          <w:tcPr>
            <w:tcW w:w="2902" w:type="dxa"/>
          </w:tcPr>
          <w:p w14:paraId="35F0F8A3" w14:textId="77777777" w:rsidR="00BB6D7D" w:rsidRPr="00962CA2" w:rsidRDefault="00BB6D7D" w:rsidP="00EC38BD">
            <w:pPr>
              <w:pStyle w:val="TAC"/>
              <w:rPr>
                <w:ins w:id="49" w:author="Ryan Hakju Lee" w:date="2025-11-07T15:03:00Z"/>
              </w:rPr>
            </w:pPr>
            <w:ins w:id="50" w:author="Ryan Hakju Lee" w:date="2025-11-07T15:03:00Z">
              <w:r w:rsidRPr="00962CA2">
                <w:t>IVAS Immersive</w:t>
              </w:r>
            </w:ins>
          </w:p>
        </w:tc>
        <w:tc>
          <w:tcPr>
            <w:tcW w:w="2917" w:type="dxa"/>
          </w:tcPr>
          <w:p w14:paraId="787F5623" w14:textId="77777777" w:rsidR="00BB6D7D" w:rsidRPr="00A42E13" w:rsidRDefault="00BB6D7D" w:rsidP="00EC38BD">
            <w:pPr>
              <w:pStyle w:val="TAC"/>
              <w:rPr>
                <w:ins w:id="51" w:author="Ryan Hakju Lee" w:date="2025-11-07T15:03:00Z"/>
              </w:rPr>
            </w:pPr>
            <w:ins w:id="52" w:author="Ryan Hakju Lee" w:date="2025-11-07T15:03:00Z">
              <w:r w:rsidRPr="004E4240">
                <w:t>16.4</w:t>
              </w:r>
            </w:ins>
          </w:p>
        </w:tc>
        <w:tc>
          <w:tcPr>
            <w:tcW w:w="2917" w:type="dxa"/>
          </w:tcPr>
          <w:p w14:paraId="4818689D" w14:textId="77777777" w:rsidR="00BB6D7D" w:rsidRPr="00962CA2" w:rsidRDefault="00BB6D7D" w:rsidP="00EC38BD">
            <w:pPr>
              <w:pStyle w:val="TAC"/>
              <w:rPr>
                <w:ins w:id="53" w:author="Ryan Hakju Lee" w:date="2025-11-07T15:03:00Z"/>
              </w:rPr>
            </w:pPr>
            <w:ins w:id="54" w:author="Ryan Hakju Lee" w:date="2025-11-07T15:03:00Z">
              <w:r w:rsidRPr="00962CA2">
                <w:t>328</w:t>
              </w:r>
            </w:ins>
          </w:p>
        </w:tc>
      </w:tr>
      <w:tr w:rsidR="00BB6D7D" w:rsidRPr="005B385F" w14:paraId="62CA2EB3" w14:textId="77777777" w:rsidTr="00EC38BD">
        <w:trPr>
          <w:trHeight w:val="241"/>
          <w:ins w:id="55" w:author="Ryan Hakju Lee" w:date="2025-11-07T15:03:00Z"/>
        </w:trPr>
        <w:tc>
          <w:tcPr>
            <w:tcW w:w="2902" w:type="dxa"/>
          </w:tcPr>
          <w:p w14:paraId="13130805" w14:textId="77777777" w:rsidR="00BB6D7D" w:rsidRPr="00962CA2" w:rsidRDefault="00BB6D7D" w:rsidP="00EC38BD">
            <w:pPr>
              <w:pStyle w:val="TAC"/>
              <w:rPr>
                <w:ins w:id="56" w:author="Ryan Hakju Lee" w:date="2025-11-07T15:03:00Z"/>
              </w:rPr>
            </w:pPr>
            <w:ins w:id="57" w:author="Ryan Hakju Lee" w:date="2025-11-07T15:03:00Z">
              <w:r w:rsidRPr="00962CA2">
                <w:t>IVAS Immersive</w:t>
              </w:r>
            </w:ins>
          </w:p>
        </w:tc>
        <w:tc>
          <w:tcPr>
            <w:tcW w:w="2917" w:type="dxa"/>
          </w:tcPr>
          <w:p w14:paraId="5C275D64" w14:textId="77777777" w:rsidR="00BB6D7D" w:rsidRPr="00A42E13" w:rsidRDefault="00BB6D7D" w:rsidP="00EC38BD">
            <w:pPr>
              <w:pStyle w:val="TAC"/>
              <w:rPr>
                <w:ins w:id="58" w:author="Ryan Hakju Lee" w:date="2025-11-07T15:03:00Z"/>
              </w:rPr>
            </w:pPr>
            <w:ins w:id="59" w:author="Ryan Hakju Lee" w:date="2025-11-07T15:03:00Z">
              <w:r w:rsidRPr="004E4240">
                <w:t>24.4</w:t>
              </w:r>
            </w:ins>
          </w:p>
        </w:tc>
        <w:tc>
          <w:tcPr>
            <w:tcW w:w="2917" w:type="dxa"/>
          </w:tcPr>
          <w:p w14:paraId="6D369A4B" w14:textId="77777777" w:rsidR="00BB6D7D" w:rsidRPr="00962CA2" w:rsidRDefault="00BB6D7D" w:rsidP="00EC38BD">
            <w:pPr>
              <w:pStyle w:val="TAC"/>
              <w:rPr>
                <w:ins w:id="60" w:author="Ryan Hakju Lee" w:date="2025-11-07T15:03:00Z"/>
              </w:rPr>
            </w:pPr>
            <w:ins w:id="61" w:author="Ryan Hakju Lee" w:date="2025-11-07T15:03:00Z">
              <w:r w:rsidRPr="00962CA2">
                <w:t>488</w:t>
              </w:r>
            </w:ins>
          </w:p>
        </w:tc>
      </w:tr>
      <w:tr w:rsidR="00BB6D7D" w:rsidRPr="005B385F" w14:paraId="51604299" w14:textId="77777777" w:rsidTr="00EC38BD">
        <w:trPr>
          <w:trHeight w:val="233"/>
          <w:ins w:id="62" w:author="Ryan Hakju Lee" w:date="2025-11-07T15:03:00Z"/>
        </w:trPr>
        <w:tc>
          <w:tcPr>
            <w:tcW w:w="2902" w:type="dxa"/>
          </w:tcPr>
          <w:p w14:paraId="016E61D2" w14:textId="77777777" w:rsidR="00BB6D7D" w:rsidRPr="00962CA2" w:rsidRDefault="00BB6D7D" w:rsidP="00EC38BD">
            <w:pPr>
              <w:pStyle w:val="TAC"/>
              <w:rPr>
                <w:ins w:id="63" w:author="Ryan Hakju Lee" w:date="2025-11-07T15:03:00Z"/>
              </w:rPr>
            </w:pPr>
            <w:ins w:id="64" w:author="Ryan Hakju Lee" w:date="2025-11-07T15:03:00Z">
              <w:r w:rsidRPr="00962CA2">
                <w:t>IVAS Immersive</w:t>
              </w:r>
            </w:ins>
          </w:p>
        </w:tc>
        <w:tc>
          <w:tcPr>
            <w:tcW w:w="2917" w:type="dxa"/>
          </w:tcPr>
          <w:p w14:paraId="02AB7223" w14:textId="77777777" w:rsidR="00BB6D7D" w:rsidRPr="00A42E13" w:rsidRDefault="00BB6D7D" w:rsidP="00EC38BD">
            <w:pPr>
              <w:pStyle w:val="TAC"/>
              <w:rPr>
                <w:ins w:id="65" w:author="Ryan Hakju Lee" w:date="2025-11-07T15:03:00Z"/>
              </w:rPr>
            </w:pPr>
            <w:ins w:id="66" w:author="Ryan Hakju Lee" w:date="2025-11-07T15:03:00Z">
              <w:r w:rsidRPr="004E4240">
                <w:t>32</w:t>
              </w:r>
            </w:ins>
          </w:p>
        </w:tc>
        <w:tc>
          <w:tcPr>
            <w:tcW w:w="2917" w:type="dxa"/>
          </w:tcPr>
          <w:p w14:paraId="064648B7" w14:textId="77777777" w:rsidR="00BB6D7D" w:rsidRPr="00962CA2" w:rsidRDefault="00BB6D7D" w:rsidP="00EC38BD">
            <w:pPr>
              <w:pStyle w:val="TAC"/>
              <w:rPr>
                <w:ins w:id="67" w:author="Ryan Hakju Lee" w:date="2025-11-07T15:03:00Z"/>
              </w:rPr>
            </w:pPr>
            <w:ins w:id="68" w:author="Ryan Hakju Lee" w:date="2025-11-07T15:03:00Z">
              <w:r w:rsidRPr="00962CA2">
                <w:t>640</w:t>
              </w:r>
            </w:ins>
          </w:p>
        </w:tc>
      </w:tr>
      <w:tr w:rsidR="00BB6D7D" w:rsidRPr="005B385F" w14:paraId="3238C831" w14:textId="77777777" w:rsidTr="00EC38BD">
        <w:trPr>
          <w:trHeight w:val="241"/>
          <w:ins w:id="69" w:author="Ryan Hakju Lee" w:date="2025-11-07T15:03:00Z"/>
        </w:trPr>
        <w:tc>
          <w:tcPr>
            <w:tcW w:w="2902" w:type="dxa"/>
          </w:tcPr>
          <w:p w14:paraId="74E7B5ED" w14:textId="77777777" w:rsidR="00BB6D7D" w:rsidRPr="00962CA2" w:rsidRDefault="00BB6D7D" w:rsidP="00EC38BD">
            <w:pPr>
              <w:pStyle w:val="TAC"/>
              <w:rPr>
                <w:ins w:id="70" w:author="Ryan Hakju Lee" w:date="2025-11-07T15:03:00Z"/>
              </w:rPr>
            </w:pPr>
            <w:ins w:id="71" w:author="Ryan Hakju Lee" w:date="2025-11-07T15:03:00Z">
              <w:r w:rsidRPr="00962CA2">
                <w:t>IVAS Immersive</w:t>
              </w:r>
            </w:ins>
          </w:p>
        </w:tc>
        <w:tc>
          <w:tcPr>
            <w:tcW w:w="2917" w:type="dxa"/>
          </w:tcPr>
          <w:p w14:paraId="783B3DBB" w14:textId="77777777" w:rsidR="00BB6D7D" w:rsidRPr="00A42E13" w:rsidRDefault="00BB6D7D" w:rsidP="00EC38BD">
            <w:pPr>
              <w:pStyle w:val="TAC"/>
              <w:rPr>
                <w:ins w:id="72" w:author="Ryan Hakju Lee" w:date="2025-11-07T15:03:00Z"/>
              </w:rPr>
            </w:pPr>
            <w:ins w:id="73" w:author="Ryan Hakju Lee" w:date="2025-11-07T15:03:00Z">
              <w:r w:rsidRPr="004E4240">
                <w:t>48</w:t>
              </w:r>
            </w:ins>
          </w:p>
        </w:tc>
        <w:tc>
          <w:tcPr>
            <w:tcW w:w="2917" w:type="dxa"/>
          </w:tcPr>
          <w:p w14:paraId="13BC19DC" w14:textId="77777777" w:rsidR="00BB6D7D" w:rsidRPr="00962CA2" w:rsidRDefault="00BB6D7D" w:rsidP="00EC38BD">
            <w:pPr>
              <w:pStyle w:val="TAC"/>
              <w:rPr>
                <w:ins w:id="74" w:author="Ryan Hakju Lee" w:date="2025-11-07T15:03:00Z"/>
              </w:rPr>
            </w:pPr>
            <w:ins w:id="75" w:author="Ryan Hakju Lee" w:date="2025-11-07T15:03:00Z">
              <w:r w:rsidRPr="00962CA2">
                <w:t>960</w:t>
              </w:r>
            </w:ins>
          </w:p>
        </w:tc>
      </w:tr>
      <w:tr w:rsidR="00BB6D7D" w:rsidRPr="005B385F" w14:paraId="7729EA58" w14:textId="77777777" w:rsidTr="00EC38BD">
        <w:trPr>
          <w:trHeight w:val="233"/>
          <w:ins w:id="76" w:author="Ryan Hakju Lee" w:date="2025-11-07T15:03:00Z"/>
        </w:trPr>
        <w:tc>
          <w:tcPr>
            <w:tcW w:w="2902" w:type="dxa"/>
          </w:tcPr>
          <w:p w14:paraId="4764CD47" w14:textId="77777777" w:rsidR="00BB6D7D" w:rsidRPr="00962CA2" w:rsidRDefault="00BB6D7D" w:rsidP="00EC38BD">
            <w:pPr>
              <w:pStyle w:val="TAC"/>
              <w:rPr>
                <w:ins w:id="77" w:author="Ryan Hakju Lee" w:date="2025-11-07T15:03:00Z"/>
              </w:rPr>
            </w:pPr>
            <w:ins w:id="78" w:author="Ryan Hakju Lee" w:date="2025-11-07T15:03:00Z">
              <w:r w:rsidRPr="00962CA2">
                <w:t>IVAS Immersive</w:t>
              </w:r>
            </w:ins>
          </w:p>
        </w:tc>
        <w:tc>
          <w:tcPr>
            <w:tcW w:w="2917" w:type="dxa"/>
          </w:tcPr>
          <w:p w14:paraId="0123EF98" w14:textId="77777777" w:rsidR="00BB6D7D" w:rsidRPr="00A42E13" w:rsidRDefault="00BB6D7D" w:rsidP="00EC38BD">
            <w:pPr>
              <w:pStyle w:val="TAC"/>
              <w:rPr>
                <w:ins w:id="79" w:author="Ryan Hakju Lee" w:date="2025-11-07T15:03:00Z"/>
              </w:rPr>
            </w:pPr>
            <w:ins w:id="80" w:author="Ryan Hakju Lee" w:date="2025-11-07T15:03:00Z">
              <w:r w:rsidRPr="004E4240">
                <w:t>64</w:t>
              </w:r>
            </w:ins>
          </w:p>
        </w:tc>
        <w:tc>
          <w:tcPr>
            <w:tcW w:w="2917" w:type="dxa"/>
          </w:tcPr>
          <w:p w14:paraId="5AAB42AE" w14:textId="77777777" w:rsidR="00BB6D7D" w:rsidRPr="00962CA2" w:rsidRDefault="00BB6D7D" w:rsidP="00EC38BD">
            <w:pPr>
              <w:pStyle w:val="TAC"/>
              <w:rPr>
                <w:ins w:id="81" w:author="Ryan Hakju Lee" w:date="2025-11-07T15:03:00Z"/>
              </w:rPr>
            </w:pPr>
            <w:ins w:id="82" w:author="Ryan Hakju Lee" w:date="2025-11-07T15:03:00Z">
              <w:r w:rsidRPr="00962CA2">
                <w:t>1280</w:t>
              </w:r>
            </w:ins>
          </w:p>
        </w:tc>
      </w:tr>
      <w:tr w:rsidR="00BB6D7D" w:rsidRPr="005B385F" w14:paraId="7027889C" w14:textId="77777777" w:rsidTr="00EC38BD">
        <w:trPr>
          <w:trHeight w:val="241"/>
          <w:ins w:id="83" w:author="Ryan Hakju Lee" w:date="2025-11-07T15:03:00Z"/>
        </w:trPr>
        <w:tc>
          <w:tcPr>
            <w:tcW w:w="2902" w:type="dxa"/>
          </w:tcPr>
          <w:p w14:paraId="1E10352C" w14:textId="77777777" w:rsidR="00BB6D7D" w:rsidRPr="00962CA2" w:rsidRDefault="00BB6D7D" w:rsidP="00EC38BD">
            <w:pPr>
              <w:pStyle w:val="TAC"/>
              <w:rPr>
                <w:ins w:id="84" w:author="Ryan Hakju Lee" w:date="2025-11-07T15:03:00Z"/>
              </w:rPr>
            </w:pPr>
            <w:ins w:id="85" w:author="Ryan Hakju Lee" w:date="2025-11-07T15:03:00Z">
              <w:r w:rsidRPr="00962CA2">
                <w:t>IVAS Immersive</w:t>
              </w:r>
            </w:ins>
          </w:p>
        </w:tc>
        <w:tc>
          <w:tcPr>
            <w:tcW w:w="2917" w:type="dxa"/>
          </w:tcPr>
          <w:p w14:paraId="6ED48E8E" w14:textId="77777777" w:rsidR="00BB6D7D" w:rsidRPr="00A42E13" w:rsidRDefault="00BB6D7D" w:rsidP="00EC38BD">
            <w:pPr>
              <w:pStyle w:val="TAC"/>
              <w:rPr>
                <w:ins w:id="86" w:author="Ryan Hakju Lee" w:date="2025-11-07T15:03:00Z"/>
              </w:rPr>
            </w:pPr>
            <w:ins w:id="87" w:author="Ryan Hakju Lee" w:date="2025-11-07T15:03:00Z">
              <w:r w:rsidRPr="004E4240">
                <w:t>80</w:t>
              </w:r>
            </w:ins>
          </w:p>
        </w:tc>
        <w:tc>
          <w:tcPr>
            <w:tcW w:w="2917" w:type="dxa"/>
          </w:tcPr>
          <w:p w14:paraId="6B6DD8EA" w14:textId="77777777" w:rsidR="00BB6D7D" w:rsidRPr="00962CA2" w:rsidRDefault="00BB6D7D" w:rsidP="00EC38BD">
            <w:pPr>
              <w:pStyle w:val="TAC"/>
              <w:rPr>
                <w:ins w:id="88" w:author="Ryan Hakju Lee" w:date="2025-11-07T15:03:00Z"/>
              </w:rPr>
            </w:pPr>
            <w:ins w:id="89" w:author="Ryan Hakju Lee" w:date="2025-11-07T15:03:00Z">
              <w:r w:rsidRPr="00962CA2">
                <w:t>1600</w:t>
              </w:r>
            </w:ins>
          </w:p>
        </w:tc>
      </w:tr>
      <w:tr w:rsidR="00BB6D7D" w:rsidRPr="005B385F" w14:paraId="271C0CED" w14:textId="77777777" w:rsidTr="00EC38BD">
        <w:trPr>
          <w:trHeight w:val="233"/>
          <w:ins w:id="90" w:author="Ryan Hakju Lee" w:date="2025-11-07T15:03:00Z"/>
        </w:trPr>
        <w:tc>
          <w:tcPr>
            <w:tcW w:w="2902" w:type="dxa"/>
          </w:tcPr>
          <w:p w14:paraId="37B0AF66" w14:textId="77777777" w:rsidR="00BB6D7D" w:rsidRPr="00962CA2" w:rsidRDefault="00BB6D7D" w:rsidP="00EC38BD">
            <w:pPr>
              <w:pStyle w:val="TAC"/>
              <w:rPr>
                <w:ins w:id="91" w:author="Ryan Hakju Lee" w:date="2025-11-07T15:03:00Z"/>
              </w:rPr>
            </w:pPr>
            <w:ins w:id="92" w:author="Ryan Hakju Lee" w:date="2025-11-07T15:03:00Z">
              <w:r w:rsidRPr="00962CA2">
                <w:t>IVAS Immersive</w:t>
              </w:r>
            </w:ins>
          </w:p>
        </w:tc>
        <w:tc>
          <w:tcPr>
            <w:tcW w:w="2917" w:type="dxa"/>
          </w:tcPr>
          <w:p w14:paraId="1045B719" w14:textId="77777777" w:rsidR="00BB6D7D" w:rsidRPr="00A42E13" w:rsidRDefault="00BB6D7D" w:rsidP="00EC38BD">
            <w:pPr>
              <w:pStyle w:val="TAC"/>
              <w:rPr>
                <w:ins w:id="93" w:author="Ryan Hakju Lee" w:date="2025-11-07T15:03:00Z"/>
              </w:rPr>
            </w:pPr>
            <w:ins w:id="94" w:author="Ryan Hakju Lee" w:date="2025-11-07T15:03:00Z">
              <w:r w:rsidRPr="004E4240">
                <w:t>96</w:t>
              </w:r>
            </w:ins>
          </w:p>
        </w:tc>
        <w:tc>
          <w:tcPr>
            <w:tcW w:w="2917" w:type="dxa"/>
          </w:tcPr>
          <w:p w14:paraId="5D8DE1CB" w14:textId="77777777" w:rsidR="00BB6D7D" w:rsidRPr="00962CA2" w:rsidRDefault="00BB6D7D" w:rsidP="00EC38BD">
            <w:pPr>
              <w:pStyle w:val="TAC"/>
              <w:rPr>
                <w:ins w:id="95" w:author="Ryan Hakju Lee" w:date="2025-11-07T15:03:00Z"/>
              </w:rPr>
            </w:pPr>
            <w:ins w:id="96" w:author="Ryan Hakju Lee" w:date="2025-11-07T15:03:00Z">
              <w:r w:rsidRPr="00962CA2">
                <w:t>1920</w:t>
              </w:r>
            </w:ins>
          </w:p>
        </w:tc>
      </w:tr>
      <w:tr w:rsidR="00BB6D7D" w:rsidRPr="005B385F" w14:paraId="13B3BDF4" w14:textId="77777777" w:rsidTr="00EC38BD">
        <w:trPr>
          <w:trHeight w:val="241"/>
          <w:ins w:id="97" w:author="Ryan Hakju Lee" w:date="2025-11-07T15:03:00Z"/>
        </w:trPr>
        <w:tc>
          <w:tcPr>
            <w:tcW w:w="2902" w:type="dxa"/>
          </w:tcPr>
          <w:p w14:paraId="7A28B450" w14:textId="77777777" w:rsidR="00BB6D7D" w:rsidRPr="00962CA2" w:rsidRDefault="00BB6D7D" w:rsidP="00EC38BD">
            <w:pPr>
              <w:pStyle w:val="TAC"/>
              <w:rPr>
                <w:ins w:id="98" w:author="Ryan Hakju Lee" w:date="2025-11-07T15:03:00Z"/>
              </w:rPr>
            </w:pPr>
            <w:ins w:id="99" w:author="Ryan Hakju Lee" w:date="2025-11-07T15:03:00Z">
              <w:r w:rsidRPr="00962CA2">
                <w:t>IVAS Immersive</w:t>
              </w:r>
            </w:ins>
          </w:p>
        </w:tc>
        <w:tc>
          <w:tcPr>
            <w:tcW w:w="2917" w:type="dxa"/>
          </w:tcPr>
          <w:p w14:paraId="069A6790" w14:textId="77777777" w:rsidR="00BB6D7D" w:rsidRPr="00A42E13" w:rsidRDefault="00BB6D7D" w:rsidP="00EC38BD">
            <w:pPr>
              <w:pStyle w:val="TAC"/>
              <w:rPr>
                <w:ins w:id="100" w:author="Ryan Hakju Lee" w:date="2025-11-07T15:03:00Z"/>
              </w:rPr>
            </w:pPr>
            <w:ins w:id="101" w:author="Ryan Hakju Lee" w:date="2025-11-07T15:03:00Z">
              <w:r w:rsidRPr="004E4240">
                <w:t>128</w:t>
              </w:r>
            </w:ins>
          </w:p>
        </w:tc>
        <w:tc>
          <w:tcPr>
            <w:tcW w:w="2917" w:type="dxa"/>
          </w:tcPr>
          <w:p w14:paraId="6C83B496" w14:textId="77777777" w:rsidR="00BB6D7D" w:rsidRPr="00962CA2" w:rsidRDefault="00BB6D7D" w:rsidP="00EC38BD">
            <w:pPr>
              <w:pStyle w:val="TAC"/>
              <w:rPr>
                <w:ins w:id="102" w:author="Ryan Hakju Lee" w:date="2025-11-07T15:03:00Z"/>
              </w:rPr>
            </w:pPr>
            <w:ins w:id="103" w:author="Ryan Hakju Lee" w:date="2025-11-07T15:03:00Z">
              <w:r w:rsidRPr="00962CA2">
                <w:t>2560</w:t>
              </w:r>
            </w:ins>
          </w:p>
        </w:tc>
      </w:tr>
      <w:tr w:rsidR="00BB6D7D" w:rsidRPr="005B385F" w14:paraId="2A1577FE" w14:textId="77777777" w:rsidTr="00EC38BD">
        <w:trPr>
          <w:trHeight w:val="241"/>
          <w:ins w:id="104" w:author="Ryan Hakju Lee" w:date="2025-11-07T15:03:00Z"/>
        </w:trPr>
        <w:tc>
          <w:tcPr>
            <w:tcW w:w="2902" w:type="dxa"/>
          </w:tcPr>
          <w:p w14:paraId="718AFD00" w14:textId="77777777" w:rsidR="00BB6D7D" w:rsidRPr="00962CA2" w:rsidRDefault="00BB6D7D" w:rsidP="00EC38BD">
            <w:pPr>
              <w:pStyle w:val="TAC"/>
              <w:rPr>
                <w:ins w:id="105" w:author="Ryan Hakju Lee" w:date="2025-11-07T15:03:00Z"/>
              </w:rPr>
            </w:pPr>
            <w:ins w:id="106" w:author="Ryan Hakju Lee" w:date="2025-11-07T15:03:00Z">
              <w:r w:rsidRPr="00962CA2">
                <w:t>IVAS Immersive</w:t>
              </w:r>
            </w:ins>
          </w:p>
        </w:tc>
        <w:tc>
          <w:tcPr>
            <w:tcW w:w="2917" w:type="dxa"/>
          </w:tcPr>
          <w:p w14:paraId="7C18CE26" w14:textId="77777777" w:rsidR="00BB6D7D" w:rsidRPr="00A42E13" w:rsidRDefault="00BB6D7D" w:rsidP="00EC38BD">
            <w:pPr>
              <w:pStyle w:val="TAC"/>
              <w:rPr>
                <w:ins w:id="107" w:author="Ryan Hakju Lee" w:date="2025-11-07T15:03:00Z"/>
              </w:rPr>
            </w:pPr>
            <w:ins w:id="108" w:author="Ryan Hakju Lee" w:date="2025-11-07T15:03:00Z">
              <w:r w:rsidRPr="004E4240">
                <w:t>160</w:t>
              </w:r>
            </w:ins>
          </w:p>
        </w:tc>
        <w:tc>
          <w:tcPr>
            <w:tcW w:w="2917" w:type="dxa"/>
          </w:tcPr>
          <w:p w14:paraId="5EA99066" w14:textId="77777777" w:rsidR="00BB6D7D" w:rsidRPr="00962CA2" w:rsidRDefault="00BB6D7D" w:rsidP="00EC38BD">
            <w:pPr>
              <w:pStyle w:val="TAC"/>
              <w:rPr>
                <w:ins w:id="109" w:author="Ryan Hakju Lee" w:date="2025-11-07T15:03:00Z"/>
              </w:rPr>
            </w:pPr>
            <w:ins w:id="110" w:author="Ryan Hakju Lee" w:date="2025-11-07T15:03:00Z">
              <w:r w:rsidRPr="00962CA2">
                <w:t>3200</w:t>
              </w:r>
            </w:ins>
          </w:p>
        </w:tc>
      </w:tr>
      <w:tr w:rsidR="00BB6D7D" w:rsidRPr="005B385F" w14:paraId="26EA73C0" w14:textId="77777777" w:rsidTr="00EC38BD">
        <w:trPr>
          <w:trHeight w:val="233"/>
          <w:ins w:id="111" w:author="Ryan Hakju Lee" w:date="2025-11-07T15:03:00Z"/>
        </w:trPr>
        <w:tc>
          <w:tcPr>
            <w:tcW w:w="2902" w:type="dxa"/>
          </w:tcPr>
          <w:p w14:paraId="14A90412" w14:textId="77777777" w:rsidR="00BB6D7D" w:rsidRPr="00962CA2" w:rsidRDefault="00BB6D7D" w:rsidP="00EC38BD">
            <w:pPr>
              <w:pStyle w:val="TAC"/>
              <w:rPr>
                <w:ins w:id="112" w:author="Ryan Hakju Lee" w:date="2025-11-07T15:03:00Z"/>
              </w:rPr>
            </w:pPr>
            <w:ins w:id="113" w:author="Ryan Hakju Lee" w:date="2025-11-07T15:03:00Z">
              <w:r w:rsidRPr="00962CA2">
                <w:t>IVAS Immersive</w:t>
              </w:r>
            </w:ins>
          </w:p>
        </w:tc>
        <w:tc>
          <w:tcPr>
            <w:tcW w:w="2917" w:type="dxa"/>
          </w:tcPr>
          <w:p w14:paraId="330DF43E" w14:textId="77777777" w:rsidR="00BB6D7D" w:rsidRPr="00A42E13" w:rsidRDefault="00BB6D7D" w:rsidP="00EC38BD">
            <w:pPr>
              <w:pStyle w:val="TAC"/>
              <w:rPr>
                <w:ins w:id="114" w:author="Ryan Hakju Lee" w:date="2025-11-07T15:03:00Z"/>
              </w:rPr>
            </w:pPr>
            <w:ins w:id="115" w:author="Ryan Hakju Lee" w:date="2025-11-07T15:03:00Z">
              <w:r w:rsidRPr="004E4240">
                <w:t>192</w:t>
              </w:r>
            </w:ins>
          </w:p>
        </w:tc>
        <w:tc>
          <w:tcPr>
            <w:tcW w:w="2917" w:type="dxa"/>
          </w:tcPr>
          <w:p w14:paraId="395FAFDD" w14:textId="77777777" w:rsidR="00BB6D7D" w:rsidRPr="00962CA2" w:rsidRDefault="00BB6D7D" w:rsidP="00EC38BD">
            <w:pPr>
              <w:pStyle w:val="TAC"/>
              <w:rPr>
                <w:ins w:id="116" w:author="Ryan Hakju Lee" w:date="2025-11-07T15:03:00Z"/>
              </w:rPr>
            </w:pPr>
            <w:ins w:id="117" w:author="Ryan Hakju Lee" w:date="2025-11-07T15:03:00Z">
              <w:r w:rsidRPr="00962CA2">
                <w:t>3840</w:t>
              </w:r>
            </w:ins>
          </w:p>
        </w:tc>
      </w:tr>
      <w:tr w:rsidR="00BB6D7D" w:rsidRPr="005B385F" w14:paraId="23C348B3" w14:textId="77777777" w:rsidTr="00EC38BD">
        <w:trPr>
          <w:trHeight w:val="241"/>
          <w:ins w:id="118" w:author="Ryan Hakju Lee" w:date="2025-11-07T15:03:00Z"/>
        </w:trPr>
        <w:tc>
          <w:tcPr>
            <w:tcW w:w="2902" w:type="dxa"/>
          </w:tcPr>
          <w:p w14:paraId="0B6744A6" w14:textId="77777777" w:rsidR="00BB6D7D" w:rsidRPr="00962CA2" w:rsidRDefault="00BB6D7D" w:rsidP="00EC38BD">
            <w:pPr>
              <w:pStyle w:val="TAC"/>
              <w:rPr>
                <w:ins w:id="119" w:author="Ryan Hakju Lee" w:date="2025-11-07T15:03:00Z"/>
              </w:rPr>
            </w:pPr>
            <w:ins w:id="120" w:author="Ryan Hakju Lee" w:date="2025-11-07T15:03:00Z">
              <w:r w:rsidRPr="00962CA2">
                <w:t>IVAS Immersive</w:t>
              </w:r>
            </w:ins>
          </w:p>
        </w:tc>
        <w:tc>
          <w:tcPr>
            <w:tcW w:w="2917" w:type="dxa"/>
          </w:tcPr>
          <w:p w14:paraId="13C15B1D" w14:textId="77777777" w:rsidR="00BB6D7D" w:rsidRPr="00A42E13" w:rsidRDefault="00BB6D7D" w:rsidP="00EC38BD">
            <w:pPr>
              <w:pStyle w:val="TAC"/>
              <w:rPr>
                <w:ins w:id="121" w:author="Ryan Hakju Lee" w:date="2025-11-07T15:03:00Z"/>
              </w:rPr>
            </w:pPr>
            <w:ins w:id="122" w:author="Ryan Hakju Lee" w:date="2025-11-07T15:03:00Z">
              <w:r w:rsidRPr="004E4240">
                <w:t>256</w:t>
              </w:r>
            </w:ins>
          </w:p>
        </w:tc>
        <w:tc>
          <w:tcPr>
            <w:tcW w:w="2917" w:type="dxa"/>
          </w:tcPr>
          <w:p w14:paraId="7BD133F5" w14:textId="77777777" w:rsidR="00BB6D7D" w:rsidRPr="00962CA2" w:rsidRDefault="00BB6D7D" w:rsidP="00EC38BD">
            <w:pPr>
              <w:pStyle w:val="TAC"/>
              <w:rPr>
                <w:ins w:id="123" w:author="Ryan Hakju Lee" w:date="2025-11-07T15:03:00Z"/>
              </w:rPr>
            </w:pPr>
            <w:ins w:id="124" w:author="Ryan Hakju Lee" w:date="2025-11-07T15:03:00Z">
              <w:r w:rsidRPr="00962CA2">
                <w:t>5120</w:t>
              </w:r>
            </w:ins>
          </w:p>
        </w:tc>
      </w:tr>
      <w:tr w:rsidR="00BB6D7D" w:rsidRPr="005B385F" w14:paraId="5D2382D4" w14:textId="77777777" w:rsidTr="00EC38BD">
        <w:trPr>
          <w:trHeight w:val="233"/>
          <w:ins w:id="125" w:author="Ryan Hakju Lee" w:date="2025-11-07T15:03:00Z"/>
        </w:trPr>
        <w:tc>
          <w:tcPr>
            <w:tcW w:w="2902" w:type="dxa"/>
          </w:tcPr>
          <w:p w14:paraId="15C8B6E6" w14:textId="77777777" w:rsidR="00BB6D7D" w:rsidRPr="00962CA2" w:rsidRDefault="00BB6D7D" w:rsidP="00EC38BD">
            <w:pPr>
              <w:pStyle w:val="TAC"/>
              <w:rPr>
                <w:ins w:id="126" w:author="Ryan Hakju Lee" w:date="2025-11-07T15:03:00Z"/>
              </w:rPr>
            </w:pPr>
            <w:ins w:id="127" w:author="Ryan Hakju Lee" w:date="2025-11-07T15:03:00Z">
              <w:r w:rsidRPr="00962CA2">
                <w:t>IVAS Immersive</w:t>
              </w:r>
            </w:ins>
          </w:p>
        </w:tc>
        <w:tc>
          <w:tcPr>
            <w:tcW w:w="2917" w:type="dxa"/>
          </w:tcPr>
          <w:p w14:paraId="501D4E0D" w14:textId="77777777" w:rsidR="00BB6D7D" w:rsidRPr="00A42E13" w:rsidRDefault="00BB6D7D" w:rsidP="00EC38BD">
            <w:pPr>
              <w:pStyle w:val="TAC"/>
              <w:rPr>
                <w:ins w:id="128" w:author="Ryan Hakju Lee" w:date="2025-11-07T15:03:00Z"/>
              </w:rPr>
            </w:pPr>
            <w:ins w:id="129" w:author="Ryan Hakju Lee" w:date="2025-11-07T15:03:00Z">
              <w:r w:rsidRPr="004E4240">
                <w:t>384</w:t>
              </w:r>
            </w:ins>
          </w:p>
        </w:tc>
        <w:tc>
          <w:tcPr>
            <w:tcW w:w="2917" w:type="dxa"/>
          </w:tcPr>
          <w:p w14:paraId="0F4820EB" w14:textId="77777777" w:rsidR="00BB6D7D" w:rsidRPr="00962CA2" w:rsidRDefault="00BB6D7D" w:rsidP="00EC38BD">
            <w:pPr>
              <w:pStyle w:val="TAC"/>
              <w:rPr>
                <w:ins w:id="130" w:author="Ryan Hakju Lee" w:date="2025-11-07T15:03:00Z"/>
              </w:rPr>
            </w:pPr>
            <w:ins w:id="131" w:author="Ryan Hakju Lee" w:date="2025-11-07T15:03:00Z">
              <w:r w:rsidRPr="00962CA2">
                <w:t>7680</w:t>
              </w:r>
            </w:ins>
          </w:p>
        </w:tc>
      </w:tr>
      <w:tr w:rsidR="00BB6D7D" w:rsidRPr="005B385F" w14:paraId="519BF473" w14:textId="77777777" w:rsidTr="00EC38BD">
        <w:trPr>
          <w:trHeight w:val="233"/>
          <w:ins w:id="132" w:author="Ryan Hakju Lee" w:date="2025-11-07T15:03:00Z"/>
        </w:trPr>
        <w:tc>
          <w:tcPr>
            <w:tcW w:w="2902" w:type="dxa"/>
          </w:tcPr>
          <w:p w14:paraId="365EE658" w14:textId="77777777" w:rsidR="00BB6D7D" w:rsidRPr="00962CA2" w:rsidRDefault="00BB6D7D" w:rsidP="00EC38BD">
            <w:pPr>
              <w:pStyle w:val="TAC"/>
              <w:rPr>
                <w:ins w:id="133" w:author="Ryan Hakju Lee" w:date="2025-11-07T15:03:00Z"/>
              </w:rPr>
            </w:pPr>
            <w:ins w:id="134" w:author="Ryan Hakju Lee" w:date="2025-11-07T15:03:00Z">
              <w:r w:rsidRPr="00962CA2">
                <w:t>IVAS Immersive</w:t>
              </w:r>
            </w:ins>
          </w:p>
        </w:tc>
        <w:tc>
          <w:tcPr>
            <w:tcW w:w="2917" w:type="dxa"/>
          </w:tcPr>
          <w:p w14:paraId="71B783F3" w14:textId="77777777" w:rsidR="00BB6D7D" w:rsidRPr="00A42E13" w:rsidRDefault="00BB6D7D" w:rsidP="00EC38BD">
            <w:pPr>
              <w:pStyle w:val="TAC"/>
              <w:rPr>
                <w:ins w:id="135" w:author="Ryan Hakju Lee" w:date="2025-11-07T15:03:00Z"/>
              </w:rPr>
            </w:pPr>
            <w:ins w:id="136" w:author="Ryan Hakju Lee" w:date="2025-11-07T15:03:00Z">
              <w:r w:rsidRPr="004E4240">
                <w:t>512</w:t>
              </w:r>
            </w:ins>
          </w:p>
        </w:tc>
        <w:tc>
          <w:tcPr>
            <w:tcW w:w="2917" w:type="dxa"/>
          </w:tcPr>
          <w:p w14:paraId="284DF425" w14:textId="77777777" w:rsidR="00BB6D7D" w:rsidRPr="00962CA2" w:rsidRDefault="00BB6D7D" w:rsidP="00EC38BD">
            <w:pPr>
              <w:pStyle w:val="TAC"/>
              <w:rPr>
                <w:ins w:id="137" w:author="Ryan Hakju Lee" w:date="2025-11-07T15:03:00Z"/>
              </w:rPr>
            </w:pPr>
            <w:ins w:id="138" w:author="Ryan Hakju Lee" w:date="2025-11-07T15:03:00Z">
              <w:r w:rsidRPr="00962CA2">
                <w:t>10240</w:t>
              </w:r>
            </w:ins>
          </w:p>
        </w:tc>
      </w:tr>
    </w:tbl>
    <w:p w14:paraId="22792E60" w14:textId="77777777" w:rsidR="000F510C" w:rsidRPr="003A1CAF" w:rsidRDefault="000F510C" w:rsidP="00973C0D">
      <w:pPr>
        <w:pStyle w:val="B2"/>
      </w:pPr>
    </w:p>
    <w:p w14:paraId="6AE5F0B0" w14:textId="03038857" w:rsidR="00080512" w:rsidRPr="007268E5" w:rsidRDefault="00F6282B" w:rsidP="007268E5">
      <w:pPr>
        <w:pBdr>
          <w:top w:val="single" w:sz="4" w:space="1" w:color="auto"/>
          <w:left w:val="single" w:sz="4" w:space="4" w:color="auto"/>
          <w:bottom w:val="single" w:sz="4" w:space="1" w:color="auto"/>
          <w:right w:val="single" w:sz="4" w:space="4" w:color="auto"/>
        </w:pBdr>
        <w:jc w:val="center"/>
        <w:rPr>
          <w:rFonts w:cs="Arial"/>
          <w:color w:val="0000FF"/>
          <w:sz w:val="28"/>
          <w:szCs w:val="28"/>
          <w:lang w:val="en-US"/>
        </w:rPr>
      </w:pPr>
      <w:r w:rsidRPr="003A1CAF">
        <w:t xml:space="preserve"> </w:t>
      </w:r>
      <w:r w:rsidR="00404BDF" w:rsidRPr="00A1207E">
        <w:rPr>
          <w:rFonts w:ascii="Arial" w:hAnsi="Arial" w:cs="Arial"/>
          <w:color w:val="0000FF"/>
          <w:sz w:val="28"/>
          <w:szCs w:val="28"/>
          <w:lang w:val="en-US"/>
        </w:rPr>
        <w:t xml:space="preserve">* * * </w:t>
      </w:r>
      <w:r w:rsidR="00404BDF">
        <w:rPr>
          <w:rFonts w:ascii="Arial" w:hAnsi="Arial" w:cs="Arial"/>
          <w:color w:val="0000FF"/>
          <w:sz w:val="28"/>
          <w:szCs w:val="28"/>
          <w:lang w:val="en-US"/>
        </w:rPr>
        <w:t xml:space="preserve">End of Changes </w:t>
      </w:r>
      <w:r w:rsidR="00404BDF" w:rsidRPr="00A1207E">
        <w:rPr>
          <w:rFonts w:ascii="Arial" w:hAnsi="Arial" w:cs="Arial"/>
          <w:color w:val="0000FF"/>
          <w:sz w:val="28"/>
          <w:szCs w:val="28"/>
          <w:lang w:val="en-US"/>
        </w:rPr>
        <w:t>* * * *</w:t>
      </w:r>
    </w:p>
    <w:sectPr w:rsidR="00080512" w:rsidRPr="007268E5">
      <w:footerReference w:type="default" r:id="rId1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7731D" w14:textId="77777777" w:rsidR="00EF3D91" w:rsidRDefault="00EF3D91">
      <w:r>
        <w:separator/>
      </w:r>
    </w:p>
  </w:endnote>
  <w:endnote w:type="continuationSeparator" w:id="0">
    <w:p w14:paraId="4BF007C1" w14:textId="77777777" w:rsidR="00EF3D91" w:rsidRDefault="00EF3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FD65" w14:textId="77777777" w:rsidR="00597B11" w:rsidRDefault="00597B11">
    <w:pPr>
      <w:pStyle w:val="a6"/>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25B8B" w14:textId="77777777" w:rsidR="00EF3D91" w:rsidRDefault="00EF3D91">
      <w:r>
        <w:separator/>
      </w:r>
    </w:p>
  </w:footnote>
  <w:footnote w:type="continuationSeparator" w:id="0">
    <w:p w14:paraId="7160F954" w14:textId="77777777" w:rsidR="00EF3D91" w:rsidRDefault="00EF3D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C40EFF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8FA85C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B0BC930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B90BA1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86981396"/>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9C6DE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D8E38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EE8EA2A"/>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B02D1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3C502E4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5972474"/>
    <w:multiLevelType w:val="hybridMultilevel"/>
    <w:tmpl w:val="3384C67A"/>
    <w:lvl w:ilvl="0" w:tplc="FD4C0DE8">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227715"/>
    <w:multiLevelType w:val="hybridMultilevel"/>
    <w:tmpl w:val="14B60D5A"/>
    <w:lvl w:ilvl="0" w:tplc="FD4C0DE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D2474F"/>
    <w:multiLevelType w:val="hybridMultilevel"/>
    <w:tmpl w:val="373EB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931B9C"/>
    <w:multiLevelType w:val="hybridMultilevel"/>
    <w:tmpl w:val="61DE0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431F92"/>
    <w:multiLevelType w:val="hybridMultilevel"/>
    <w:tmpl w:val="BEDC8F04"/>
    <w:lvl w:ilvl="0" w:tplc="3984D14C">
      <w:start w:val="1"/>
      <w:numFmt w:val="bullet"/>
      <w:lvlText w:val="•"/>
      <w:lvlJc w:val="left"/>
      <w:pPr>
        <w:tabs>
          <w:tab w:val="num" w:pos="720"/>
        </w:tabs>
        <w:ind w:left="720" w:hanging="360"/>
      </w:pPr>
      <w:rPr>
        <w:rFonts w:ascii="Arial" w:hAnsi="Arial" w:hint="default"/>
      </w:rPr>
    </w:lvl>
    <w:lvl w:ilvl="1" w:tplc="F614124E" w:tentative="1">
      <w:start w:val="1"/>
      <w:numFmt w:val="bullet"/>
      <w:lvlText w:val="•"/>
      <w:lvlJc w:val="left"/>
      <w:pPr>
        <w:tabs>
          <w:tab w:val="num" w:pos="1440"/>
        </w:tabs>
        <w:ind w:left="1440" w:hanging="360"/>
      </w:pPr>
      <w:rPr>
        <w:rFonts w:ascii="Arial" w:hAnsi="Arial" w:hint="default"/>
      </w:rPr>
    </w:lvl>
    <w:lvl w:ilvl="2" w:tplc="A5AE8C4E" w:tentative="1">
      <w:start w:val="1"/>
      <w:numFmt w:val="bullet"/>
      <w:lvlText w:val="•"/>
      <w:lvlJc w:val="left"/>
      <w:pPr>
        <w:tabs>
          <w:tab w:val="num" w:pos="2160"/>
        </w:tabs>
        <w:ind w:left="2160" w:hanging="360"/>
      </w:pPr>
      <w:rPr>
        <w:rFonts w:ascii="Arial" w:hAnsi="Arial" w:hint="default"/>
      </w:rPr>
    </w:lvl>
    <w:lvl w:ilvl="3" w:tplc="F140C2FA" w:tentative="1">
      <w:start w:val="1"/>
      <w:numFmt w:val="bullet"/>
      <w:lvlText w:val="•"/>
      <w:lvlJc w:val="left"/>
      <w:pPr>
        <w:tabs>
          <w:tab w:val="num" w:pos="2880"/>
        </w:tabs>
        <w:ind w:left="2880" w:hanging="360"/>
      </w:pPr>
      <w:rPr>
        <w:rFonts w:ascii="Arial" w:hAnsi="Arial" w:hint="default"/>
      </w:rPr>
    </w:lvl>
    <w:lvl w:ilvl="4" w:tplc="8E20C896" w:tentative="1">
      <w:start w:val="1"/>
      <w:numFmt w:val="bullet"/>
      <w:lvlText w:val="•"/>
      <w:lvlJc w:val="left"/>
      <w:pPr>
        <w:tabs>
          <w:tab w:val="num" w:pos="3600"/>
        </w:tabs>
        <w:ind w:left="3600" w:hanging="360"/>
      </w:pPr>
      <w:rPr>
        <w:rFonts w:ascii="Arial" w:hAnsi="Arial" w:hint="default"/>
      </w:rPr>
    </w:lvl>
    <w:lvl w:ilvl="5" w:tplc="AE2C4C0A" w:tentative="1">
      <w:start w:val="1"/>
      <w:numFmt w:val="bullet"/>
      <w:lvlText w:val="•"/>
      <w:lvlJc w:val="left"/>
      <w:pPr>
        <w:tabs>
          <w:tab w:val="num" w:pos="4320"/>
        </w:tabs>
        <w:ind w:left="4320" w:hanging="360"/>
      </w:pPr>
      <w:rPr>
        <w:rFonts w:ascii="Arial" w:hAnsi="Arial" w:hint="default"/>
      </w:rPr>
    </w:lvl>
    <w:lvl w:ilvl="6" w:tplc="AD229BAA" w:tentative="1">
      <w:start w:val="1"/>
      <w:numFmt w:val="bullet"/>
      <w:lvlText w:val="•"/>
      <w:lvlJc w:val="left"/>
      <w:pPr>
        <w:tabs>
          <w:tab w:val="num" w:pos="5040"/>
        </w:tabs>
        <w:ind w:left="5040" w:hanging="360"/>
      </w:pPr>
      <w:rPr>
        <w:rFonts w:ascii="Arial" w:hAnsi="Arial" w:hint="default"/>
      </w:rPr>
    </w:lvl>
    <w:lvl w:ilvl="7" w:tplc="51AA5228" w:tentative="1">
      <w:start w:val="1"/>
      <w:numFmt w:val="bullet"/>
      <w:lvlText w:val="•"/>
      <w:lvlJc w:val="left"/>
      <w:pPr>
        <w:tabs>
          <w:tab w:val="num" w:pos="5760"/>
        </w:tabs>
        <w:ind w:left="5760" w:hanging="360"/>
      </w:pPr>
      <w:rPr>
        <w:rFonts w:ascii="Arial" w:hAnsi="Arial" w:hint="default"/>
      </w:rPr>
    </w:lvl>
    <w:lvl w:ilvl="8" w:tplc="3F0AAFA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9F30729"/>
    <w:multiLevelType w:val="hybridMultilevel"/>
    <w:tmpl w:val="174869D8"/>
    <w:lvl w:ilvl="0" w:tplc="842C14B8">
      <w:numFmt w:val="bullet"/>
      <w:lvlText w:val="-"/>
      <w:lvlJc w:val="left"/>
      <w:pPr>
        <w:ind w:left="78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FB79C3"/>
    <w:multiLevelType w:val="hybridMultilevel"/>
    <w:tmpl w:val="3E8014E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9727FB"/>
    <w:multiLevelType w:val="hybridMultilevel"/>
    <w:tmpl w:val="FAD8BD94"/>
    <w:lvl w:ilvl="0" w:tplc="7CB6BCF0">
      <w:start w:val="1"/>
      <w:numFmt w:val="bullet"/>
      <w:lvlText w:val="•"/>
      <w:lvlJc w:val="left"/>
      <w:pPr>
        <w:tabs>
          <w:tab w:val="num" w:pos="720"/>
        </w:tabs>
        <w:ind w:left="720" w:hanging="360"/>
      </w:pPr>
      <w:rPr>
        <w:rFonts w:ascii="Arial" w:hAnsi="Arial" w:hint="default"/>
      </w:rPr>
    </w:lvl>
    <w:lvl w:ilvl="1" w:tplc="F2564FF0" w:tentative="1">
      <w:start w:val="1"/>
      <w:numFmt w:val="bullet"/>
      <w:lvlText w:val="•"/>
      <w:lvlJc w:val="left"/>
      <w:pPr>
        <w:tabs>
          <w:tab w:val="num" w:pos="1440"/>
        </w:tabs>
        <w:ind w:left="1440" w:hanging="360"/>
      </w:pPr>
      <w:rPr>
        <w:rFonts w:ascii="Arial" w:hAnsi="Arial" w:hint="default"/>
      </w:rPr>
    </w:lvl>
    <w:lvl w:ilvl="2" w:tplc="0BE4A10C" w:tentative="1">
      <w:start w:val="1"/>
      <w:numFmt w:val="bullet"/>
      <w:lvlText w:val="•"/>
      <w:lvlJc w:val="left"/>
      <w:pPr>
        <w:tabs>
          <w:tab w:val="num" w:pos="2160"/>
        </w:tabs>
        <w:ind w:left="2160" w:hanging="360"/>
      </w:pPr>
      <w:rPr>
        <w:rFonts w:ascii="Arial" w:hAnsi="Arial" w:hint="default"/>
      </w:rPr>
    </w:lvl>
    <w:lvl w:ilvl="3" w:tplc="E86896C2" w:tentative="1">
      <w:start w:val="1"/>
      <w:numFmt w:val="bullet"/>
      <w:lvlText w:val="•"/>
      <w:lvlJc w:val="left"/>
      <w:pPr>
        <w:tabs>
          <w:tab w:val="num" w:pos="2880"/>
        </w:tabs>
        <w:ind w:left="2880" w:hanging="360"/>
      </w:pPr>
      <w:rPr>
        <w:rFonts w:ascii="Arial" w:hAnsi="Arial" w:hint="default"/>
      </w:rPr>
    </w:lvl>
    <w:lvl w:ilvl="4" w:tplc="1CC86830" w:tentative="1">
      <w:start w:val="1"/>
      <w:numFmt w:val="bullet"/>
      <w:lvlText w:val="•"/>
      <w:lvlJc w:val="left"/>
      <w:pPr>
        <w:tabs>
          <w:tab w:val="num" w:pos="3600"/>
        </w:tabs>
        <w:ind w:left="3600" w:hanging="360"/>
      </w:pPr>
      <w:rPr>
        <w:rFonts w:ascii="Arial" w:hAnsi="Arial" w:hint="default"/>
      </w:rPr>
    </w:lvl>
    <w:lvl w:ilvl="5" w:tplc="89F02964" w:tentative="1">
      <w:start w:val="1"/>
      <w:numFmt w:val="bullet"/>
      <w:lvlText w:val="•"/>
      <w:lvlJc w:val="left"/>
      <w:pPr>
        <w:tabs>
          <w:tab w:val="num" w:pos="4320"/>
        </w:tabs>
        <w:ind w:left="4320" w:hanging="360"/>
      </w:pPr>
      <w:rPr>
        <w:rFonts w:ascii="Arial" w:hAnsi="Arial" w:hint="default"/>
      </w:rPr>
    </w:lvl>
    <w:lvl w:ilvl="6" w:tplc="6E3A30D0" w:tentative="1">
      <w:start w:val="1"/>
      <w:numFmt w:val="bullet"/>
      <w:lvlText w:val="•"/>
      <w:lvlJc w:val="left"/>
      <w:pPr>
        <w:tabs>
          <w:tab w:val="num" w:pos="5040"/>
        </w:tabs>
        <w:ind w:left="5040" w:hanging="360"/>
      </w:pPr>
      <w:rPr>
        <w:rFonts w:ascii="Arial" w:hAnsi="Arial" w:hint="default"/>
      </w:rPr>
    </w:lvl>
    <w:lvl w:ilvl="7" w:tplc="1880273A" w:tentative="1">
      <w:start w:val="1"/>
      <w:numFmt w:val="bullet"/>
      <w:lvlText w:val="•"/>
      <w:lvlJc w:val="left"/>
      <w:pPr>
        <w:tabs>
          <w:tab w:val="num" w:pos="5760"/>
        </w:tabs>
        <w:ind w:left="5760" w:hanging="360"/>
      </w:pPr>
      <w:rPr>
        <w:rFonts w:ascii="Arial" w:hAnsi="Arial" w:hint="default"/>
      </w:rPr>
    </w:lvl>
    <w:lvl w:ilvl="8" w:tplc="3A647C6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C217A21"/>
    <w:multiLevelType w:val="hybridMultilevel"/>
    <w:tmpl w:val="466ADD98"/>
    <w:lvl w:ilvl="0" w:tplc="BBEE0FEC">
      <w:start w:val="1"/>
      <w:numFmt w:val="decimal"/>
      <w:lvlText w:val="%1."/>
      <w:lvlJc w:val="left"/>
      <w:pPr>
        <w:ind w:left="720" w:hanging="360"/>
      </w:pPr>
      <w:rPr>
        <w:rFonts w:cs="Aria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4C9C3CAD"/>
    <w:multiLevelType w:val="hybridMultilevel"/>
    <w:tmpl w:val="CA1E981A"/>
    <w:lvl w:ilvl="0" w:tplc="04090001">
      <w:start w:val="1"/>
      <w:numFmt w:val="bullet"/>
      <w:lvlText w:val=""/>
      <w:lvlJc w:val="left"/>
      <w:pPr>
        <w:ind w:left="811" w:hanging="360"/>
      </w:pPr>
      <w:rPr>
        <w:rFonts w:ascii="Symbol" w:hAnsi="Symbol" w:hint="default"/>
      </w:rPr>
    </w:lvl>
    <w:lvl w:ilvl="1" w:tplc="04090003">
      <w:start w:val="1"/>
      <w:numFmt w:val="bullet"/>
      <w:lvlText w:val="o"/>
      <w:lvlJc w:val="left"/>
      <w:pPr>
        <w:ind w:left="1531" w:hanging="360"/>
      </w:pPr>
      <w:rPr>
        <w:rFonts w:ascii="Courier New" w:hAnsi="Courier New" w:cs="Courier New" w:hint="default"/>
      </w:rPr>
    </w:lvl>
    <w:lvl w:ilvl="2" w:tplc="04090005" w:tentative="1">
      <w:start w:val="1"/>
      <w:numFmt w:val="bullet"/>
      <w:lvlText w:val=""/>
      <w:lvlJc w:val="left"/>
      <w:pPr>
        <w:ind w:left="2251" w:hanging="360"/>
      </w:pPr>
      <w:rPr>
        <w:rFonts w:ascii="Wingdings" w:hAnsi="Wingdings" w:hint="default"/>
      </w:rPr>
    </w:lvl>
    <w:lvl w:ilvl="3" w:tplc="04090001" w:tentative="1">
      <w:start w:val="1"/>
      <w:numFmt w:val="bullet"/>
      <w:lvlText w:val=""/>
      <w:lvlJc w:val="left"/>
      <w:pPr>
        <w:ind w:left="2971" w:hanging="360"/>
      </w:pPr>
      <w:rPr>
        <w:rFonts w:ascii="Symbol" w:hAnsi="Symbol" w:hint="default"/>
      </w:rPr>
    </w:lvl>
    <w:lvl w:ilvl="4" w:tplc="04090003" w:tentative="1">
      <w:start w:val="1"/>
      <w:numFmt w:val="bullet"/>
      <w:lvlText w:val="o"/>
      <w:lvlJc w:val="left"/>
      <w:pPr>
        <w:ind w:left="3691" w:hanging="360"/>
      </w:pPr>
      <w:rPr>
        <w:rFonts w:ascii="Courier New" w:hAnsi="Courier New" w:cs="Courier New" w:hint="default"/>
      </w:rPr>
    </w:lvl>
    <w:lvl w:ilvl="5" w:tplc="04090005" w:tentative="1">
      <w:start w:val="1"/>
      <w:numFmt w:val="bullet"/>
      <w:lvlText w:val=""/>
      <w:lvlJc w:val="left"/>
      <w:pPr>
        <w:ind w:left="4411" w:hanging="360"/>
      </w:pPr>
      <w:rPr>
        <w:rFonts w:ascii="Wingdings" w:hAnsi="Wingdings" w:hint="default"/>
      </w:rPr>
    </w:lvl>
    <w:lvl w:ilvl="6" w:tplc="04090001" w:tentative="1">
      <w:start w:val="1"/>
      <w:numFmt w:val="bullet"/>
      <w:lvlText w:val=""/>
      <w:lvlJc w:val="left"/>
      <w:pPr>
        <w:ind w:left="5131" w:hanging="360"/>
      </w:pPr>
      <w:rPr>
        <w:rFonts w:ascii="Symbol" w:hAnsi="Symbol" w:hint="default"/>
      </w:rPr>
    </w:lvl>
    <w:lvl w:ilvl="7" w:tplc="04090003" w:tentative="1">
      <w:start w:val="1"/>
      <w:numFmt w:val="bullet"/>
      <w:lvlText w:val="o"/>
      <w:lvlJc w:val="left"/>
      <w:pPr>
        <w:ind w:left="5851" w:hanging="360"/>
      </w:pPr>
      <w:rPr>
        <w:rFonts w:ascii="Courier New" w:hAnsi="Courier New" w:cs="Courier New" w:hint="default"/>
      </w:rPr>
    </w:lvl>
    <w:lvl w:ilvl="8" w:tplc="04090005" w:tentative="1">
      <w:start w:val="1"/>
      <w:numFmt w:val="bullet"/>
      <w:lvlText w:val=""/>
      <w:lvlJc w:val="left"/>
      <w:pPr>
        <w:ind w:left="6571" w:hanging="360"/>
      </w:pPr>
      <w:rPr>
        <w:rFonts w:ascii="Wingdings" w:hAnsi="Wingdings" w:hint="default"/>
      </w:rPr>
    </w:lvl>
  </w:abstractNum>
  <w:abstractNum w:abstractNumId="20" w15:restartNumberingAfterBreak="0">
    <w:nsid w:val="5B5C22E1"/>
    <w:multiLevelType w:val="hybridMultilevel"/>
    <w:tmpl w:val="8614215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5"/>
  </w:num>
  <w:num w:numId="14">
    <w:abstractNumId w:val="12"/>
  </w:num>
  <w:num w:numId="15">
    <w:abstractNumId w:val="16"/>
  </w:num>
  <w:num w:numId="16">
    <w:abstractNumId w:val="20"/>
  </w:num>
  <w:num w:numId="17">
    <w:abstractNumId w:val="19"/>
  </w:num>
  <w:num w:numId="18">
    <w:abstractNumId w:val="18"/>
  </w:num>
  <w:num w:numId="19">
    <w:abstractNumId w:val="17"/>
  </w:num>
  <w:num w:numId="20">
    <w:abstractNumId w:val="14"/>
  </w:num>
  <w:num w:numId="21">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yan Hakju Lee">
    <w15:presenceInfo w15:providerId="Windows Live" w15:userId="4abb87daedeb1156"/>
  </w15:person>
  <w15:person w15:author="samsung">
    <w15:presenceInfo w15:providerId="None" w15:userId="samsu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intFractionalCharacterWidth/>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13AAF"/>
    <w:rsid w:val="000270B9"/>
    <w:rsid w:val="0002768C"/>
    <w:rsid w:val="00033397"/>
    <w:rsid w:val="00034E6C"/>
    <w:rsid w:val="00036E08"/>
    <w:rsid w:val="00037773"/>
    <w:rsid w:val="00037C04"/>
    <w:rsid w:val="00040095"/>
    <w:rsid w:val="0004344A"/>
    <w:rsid w:val="0005037F"/>
    <w:rsid w:val="00051834"/>
    <w:rsid w:val="00054A22"/>
    <w:rsid w:val="00062023"/>
    <w:rsid w:val="00062959"/>
    <w:rsid w:val="000655A6"/>
    <w:rsid w:val="00066D0A"/>
    <w:rsid w:val="00080512"/>
    <w:rsid w:val="00081701"/>
    <w:rsid w:val="000A313F"/>
    <w:rsid w:val="000B7AEF"/>
    <w:rsid w:val="000C47C3"/>
    <w:rsid w:val="000D1BF8"/>
    <w:rsid w:val="000D58AB"/>
    <w:rsid w:val="000E37DB"/>
    <w:rsid w:val="000E74A6"/>
    <w:rsid w:val="000F21EE"/>
    <w:rsid w:val="000F37D0"/>
    <w:rsid w:val="000F4C78"/>
    <w:rsid w:val="000F510C"/>
    <w:rsid w:val="00103782"/>
    <w:rsid w:val="001115A2"/>
    <w:rsid w:val="00113C2B"/>
    <w:rsid w:val="00116532"/>
    <w:rsid w:val="0012449D"/>
    <w:rsid w:val="00133525"/>
    <w:rsid w:val="00137E8B"/>
    <w:rsid w:val="00144EDE"/>
    <w:rsid w:val="001606F1"/>
    <w:rsid w:val="00173E3B"/>
    <w:rsid w:val="00174E78"/>
    <w:rsid w:val="001A2D72"/>
    <w:rsid w:val="001A4C42"/>
    <w:rsid w:val="001A7420"/>
    <w:rsid w:val="001B0B29"/>
    <w:rsid w:val="001B1860"/>
    <w:rsid w:val="001B4A2D"/>
    <w:rsid w:val="001B6539"/>
    <w:rsid w:val="001B6637"/>
    <w:rsid w:val="001C21C3"/>
    <w:rsid w:val="001D02C2"/>
    <w:rsid w:val="001E1A56"/>
    <w:rsid w:val="001E3113"/>
    <w:rsid w:val="001F0C1D"/>
    <w:rsid w:val="001F1132"/>
    <w:rsid w:val="001F168B"/>
    <w:rsid w:val="001F272A"/>
    <w:rsid w:val="002016E1"/>
    <w:rsid w:val="0020486A"/>
    <w:rsid w:val="00214588"/>
    <w:rsid w:val="0021481D"/>
    <w:rsid w:val="00230C87"/>
    <w:rsid w:val="00231167"/>
    <w:rsid w:val="00231C38"/>
    <w:rsid w:val="00233606"/>
    <w:rsid w:val="002347A2"/>
    <w:rsid w:val="00234A46"/>
    <w:rsid w:val="002373CE"/>
    <w:rsid w:val="0024732B"/>
    <w:rsid w:val="0025002E"/>
    <w:rsid w:val="002522F6"/>
    <w:rsid w:val="00252989"/>
    <w:rsid w:val="00263356"/>
    <w:rsid w:val="00263D74"/>
    <w:rsid w:val="00264730"/>
    <w:rsid w:val="002675F0"/>
    <w:rsid w:val="00270EF3"/>
    <w:rsid w:val="002760EE"/>
    <w:rsid w:val="002861DB"/>
    <w:rsid w:val="00287197"/>
    <w:rsid w:val="00290C3D"/>
    <w:rsid w:val="0029114B"/>
    <w:rsid w:val="00295130"/>
    <w:rsid w:val="00297365"/>
    <w:rsid w:val="002A2AE9"/>
    <w:rsid w:val="002A38F2"/>
    <w:rsid w:val="002A4457"/>
    <w:rsid w:val="002A504C"/>
    <w:rsid w:val="002A54FC"/>
    <w:rsid w:val="002B0A10"/>
    <w:rsid w:val="002B6339"/>
    <w:rsid w:val="002B755F"/>
    <w:rsid w:val="002D4540"/>
    <w:rsid w:val="002D5E45"/>
    <w:rsid w:val="002E00EE"/>
    <w:rsid w:val="002E14E9"/>
    <w:rsid w:val="002E1953"/>
    <w:rsid w:val="002E585B"/>
    <w:rsid w:val="002F0475"/>
    <w:rsid w:val="003009D8"/>
    <w:rsid w:val="00303103"/>
    <w:rsid w:val="0030326A"/>
    <w:rsid w:val="00312DC9"/>
    <w:rsid w:val="00315B85"/>
    <w:rsid w:val="003172DC"/>
    <w:rsid w:val="0032233C"/>
    <w:rsid w:val="003328C7"/>
    <w:rsid w:val="00346E4A"/>
    <w:rsid w:val="00347AC7"/>
    <w:rsid w:val="00350B78"/>
    <w:rsid w:val="0035462D"/>
    <w:rsid w:val="00356555"/>
    <w:rsid w:val="0036063C"/>
    <w:rsid w:val="00363A41"/>
    <w:rsid w:val="00365711"/>
    <w:rsid w:val="003765B8"/>
    <w:rsid w:val="00384126"/>
    <w:rsid w:val="00385826"/>
    <w:rsid w:val="003928ED"/>
    <w:rsid w:val="0039461F"/>
    <w:rsid w:val="00395F6E"/>
    <w:rsid w:val="003A1CAF"/>
    <w:rsid w:val="003A3AA9"/>
    <w:rsid w:val="003A50D1"/>
    <w:rsid w:val="003A7796"/>
    <w:rsid w:val="003B3A2C"/>
    <w:rsid w:val="003B4A4A"/>
    <w:rsid w:val="003C193C"/>
    <w:rsid w:val="003C25CA"/>
    <w:rsid w:val="003C3971"/>
    <w:rsid w:val="003D4207"/>
    <w:rsid w:val="003E01D1"/>
    <w:rsid w:val="003E3A4C"/>
    <w:rsid w:val="003E4BA8"/>
    <w:rsid w:val="003E6C03"/>
    <w:rsid w:val="004036A3"/>
    <w:rsid w:val="00404BDF"/>
    <w:rsid w:val="0041152E"/>
    <w:rsid w:val="00423334"/>
    <w:rsid w:val="004326F8"/>
    <w:rsid w:val="004345EC"/>
    <w:rsid w:val="00452847"/>
    <w:rsid w:val="00456C0B"/>
    <w:rsid w:val="004620AF"/>
    <w:rsid w:val="00465515"/>
    <w:rsid w:val="0046787D"/>
    <w:rsid w:val="004713B8"/>
    <w:rsid w:val="00482953"/>
    <w:rsid w:val="00482EB8"/>
    <w:rsid w:val="00483F97"/>
    <w:rsid w:val="00484E10"/>
    <w:rsid w:val="0048556B"/>
    <w:rsid w:val="00494459"/>
    <w:rsid w:val="0049751D"/>
    <w:rsid w:val="004A0437"/>
    <w:rsid w:val="004B1C8C"/>
    <w:rsid w:val="004B6A75"/>
    <w:rsid w:val="004B6A97"/>
    <w:rsid w:val="004C30AC"/>
    <w:rsid w:val="004D3578"/>
    <w:rsid w:val="004E207D"/>
    <w:rsid w:val="004E213A"/>
    <w:rsid w:val="004F0988"/>
    <w:rsid w:val="004F2DA7"/>
    <w:rsid w:val="004F3340"/>
    <w:rsid w:val="004F3C68"/>
    <w:rsid w:val="00503854"/>
    <w:rsid w:val="0050425A"/>
    <w:rsid w:val="005048E5"/>
    <w:rsid w:val="00504CEF"/>
    <w:rsid w:val="00507590"/>
    <w:rsid w:val="0050765B"/>
    <w:rsid w:val="00511144"/>
    <w:rsid w:val="00513055"/>
    <w:rsid w:val="00513A8F"/>
    <w:rsid w:val="005245F9"/>
    <w:rsid w:val="00532C91"/>
    <w:rsid w:val="0053388B"/>
    <w:rsid w:val="00535773"/>
    <w:rsid w:val="00543E6C"/>
    <w:rsid w:val="00545E5F"/>
    <w:rsid w:val="00563899"/>
    <w:rsid w:val="00565087"/>
    <w:rsid w:val="00567FD8"/>
    <w:rsid w:val="00597B11"/>
    <w:rsid w:val="005B4D78"/>
    <w:rsid w:val="005B65E4"/>
    <w:rsid w:val="005C311E"/>
    <w:rsid w:val="005C79FE"/>
    <w:rsid w:val="005D1775"/>
    <w:rsid w:val="005D2E01"/>
    <w:rsid w:val="005D6A04"/>
    <w:rsid w:val="005D7526"/>
    <w:rsid w:val="005E4BB2"/>
    <w:rsid w:val="005E5AD7"/>
    <w:rsid w:val="005F788A"/>
    <w:rsid w:val="00602AEA"/>
    <w:rsid w:val="00602D7A"/>
    <w:rsid w:val="00614FDF"/>
    <w:rsid w:val="00615DBB"/>
    <w:rsid w:val="006207E2"/>
    <w:rsid w:val="0063543D"/>
    <w:rsid w:val="00636D99"/>
    <w:rsid w:val="00647114"/>
    <w:rsid w:val="00652A0A"/>
    <w:rsid w:val="0066503A"/>
    <w:rsid w:val="00667629"/>
    <w:rsid w:val="00670022"/>
    <w:rsid w:val="00670CF4"/>
    <w:rsid w:val="006750C3"/>
    <w:rsid w:val="00675626"/>
    <w:rsid w:val="0067732A"/>
    <w:rsid w:val="00690A50"/>
    <w:rsid w:val="006912E9"/>
    <w:rsid w:val="006A323F"/>
    <w:rsid w:val="006B0962"/>
    <w:rsid w:val="006B30D0"/>
    <w:rsid w:val="006C2648"/>
    <w:rsid w:val="006C3D95"/>
    <w:rsid w:val="006C4D3A"/>
    <w:rsid w:val="006D76EA"/>
    <w:rsid w:val="006D7AA5"/>
    <w:rsid w:val="006E0A6F"/>
    <w:rsid w:val="006E517C"/>
    <w:rsid w:val="006E5C86"/>
    <w:rsid w:val="006E770F"/>
    <w:rsid w:val="006E7767"/>
    <w:rsid w:val="006F0214"/>
    <w:rsid w:val="006F2639"/>
    <w:rsid w:val="006F31CF"/>
    <w:rsid w:val="007000D6"/>
    <w:rsid w:val="00701116"/>
    <w:rsid w:val="00711455"/>
    <w:rsid w:val="0071174C"/>
    <w:rsid w:val="00713C44"/>
    <w:rsid w:val="00717349"/>
    <w:rsid w:val="00722CFD"/>
    <w:rsid w:val="00722D94"/>
    <w:rsid w:val="00723B61"/>
    <w:rsid w:val="007268E5"/>
    <w:rsid w:val="00734A5B"/>
    <w:rsid w:val="0074026F"/>
    <w:rsid w:val="007429F6"/>
    <w:rsid w:val="00744E76"/>
    <w:rsid w:val="007525EF"/>
    <w:rsid w:val="0076533B"/>
    <w:rsid w:val="00765EA3"/>
    <w:rsid w:val="00774DA4"/>
    <w:rsid w:val="00776453"/>
    <w:rsid w:val="00781F0F"/>
    <w:rsid w:val="00794C6A"/>
    <w:rsid w:val="007A19F1"/>
    <w:rsid w:val="007A3280"/>
    <w:rsid w:val="007B5745"/>
    <w:rsid w:val="007B600E"/>
    <w:rsid w:val="007E2DCD"/>
    <w:rsid w:val="007F0F4A"/>
    <w:rsid w:val="007F6409"/>
    <w:rsid w:val="008028A4"/>
    <w:rsid w:val="00804155"/>
    <w:rsid w:val="008258D7"/>
    <w:rsid w:val="00830747"/>
    <w:rsid w:val="00830904"/>
    <w:rsid w:val="00832D56"/>
    <w:rsid w:val="00833ED2"/>
    <w:rsid w:val="00837197"/>
    <w:rsid w:val="008372A7"/>
    <w:rsid w:val="00837C28"/>
    <w:rsid w:val="00841001"/>
    <w:rsid w:val="0084494D"/>
    <w:rsid w:val="00846CD4"/>
    <w:rsid w:val="00857D6F"/>
    <w:rsid w:val="008768CA"/>
    <w:rsid w:val="0088316D"/>
    <w:rsid w:val="00884B9E"/>
    <w:rsid w:val="00891983"/>
    <w:rsid w:val="008A180E"/>
    <w:rsid w:val="008A3287"/>
    <w:rsid w:val="008B1696"/>
    <w:rsid w:val="008B7C9A"/>
    <w:rsid w:val="008C384C"/>
    <w:rsid w:val="008C6956"/>
    <w:rsid w:val="008C7844"/>
    <w:rsid w:val="008C7B64"/>
    <w:rsid w:val="008D1E32"/>
    <w:rsid w:val="008D59DE"/>
    <w:rsid w:val="008E2D68"/>
    <w:rsid w:val="008E6756"/>
    <w:rsid w:val="008E79AE"/>
    <w:rsid w:val="008F63FF"/>
    <w:rsid w:val="008F6985"/>
    <w:rsid w:val="00900E66"/>
    <w:rsid w:val="0090271F"/>
    <w:rsid w:val="00902E23"/>
    <w:rsid w:val="009044B4"/>
    <w:rsid w:val="009114D7"/>
    <w:rsid w:val="0091348E"/>
    <w:rsid w:val="00913D02"/>
    <w:rsid w:val="00917CCB"/>
    <w:rsid w:val="00921406"/>
    <w:rsid w:val="00932CD5"/>
    <w:rsid w:val="00933FB0"/>
    <w:rsid w:val="00942EC2"/>
    <w:rsid w:val="00945A8B"/>
    <w:rsid w:val="009536AC"/>
    <w:rsid w:val="00966768"/>
    <w:rsid w:val="00973C0D"/>
    <w:rsid w:val="00975DAE"/>
    <w:rsid w:val="0098034D"/>
    <w:rsid w:val="00983742"/>
    <w:rsid w:val="00983A99"/>
    <w:rsid w:val="00984ED5"/>
    <w:rsid w:val="009963FF"/>
    <w:rsid w:val="009A45A6"/>
    <w:rsid w:val="009A67F1"/>
    <w:rsid w:val="009B0A7E"/>
    <w:rsid w:val="009B5A9F"/>
    <w:rsid w:val="009C0187"/>
    <w:rsid w:val="009C5622"/>
    <w:rsid w:val="009C64A7"/>
    <w:rsid w:val="009D69D4"/>
    <w:rsid w:val="009E2532"/>
    <w:rsid w:val="009E4E4B"/>
    <w:rsid w:val="009F37B7"/>
    <w:rsid w:val="009F4CAB"/>
    <w:rsid w:val="009F5B99"/>
    <w:rsid w:val="009F72CC"/>
    <w:rsid w:val="00A10F02"/>
    <w:rsid w:val="00A112CA"/>
    <w:rsid w:val="00A115AE"/>
    <w:rsid w:val="00A164B4"/>
    <w:rsid w:val="00A26956"/>
    <w:rsid w:val="00A26AB3"/>
    <w:rsid w:val="00A2708A"/>
    <w:rsid w:val="00A27486"/>
    <w:rsid w:val="00A36616"/>
    <w:rsid w:val="00A367F9"/>
    <w:rsid w:val="00A37173"/>
    <w:rsid w:val="00A3792B"/>
    <w:rsid w:val="00A53724"/>
    <w:rsid w:val="00A54235"/>
    <w:rsid w:val="00A56066"/>
    <w:rsid w:val="00A57D99"/>
    <w:rsid w:val="00A61214"/>
    <w:rsid w:val="00A67A4D"/>
    <w:rsid w:val="00A67C03"/>
    <w:rsid w:val="00A71278"/>
    <w:rsid w:val="00A713B9"/>
    <w:rsid w:val="00A714B6"/>
    <w:rsid w:val="00A72442"/>
    <w:rsid w:val="00A73129"/>
    <w:rsid w:val="00A82346"/>
    <w:rsid w:val="00A911F8"/>
    <w:rsid w:val="00A92BA1"/>
    <w:rsid w:val="00A95A32"/>
    <w:rsid w:val="00A95C2F"/>
    <w:rsid w:val="00A96441"/>
    <w:rsid w:val="00A96649"/>
    <w:rsid w:val="00AA0CCD"/>
    <w:rsid w:val="00AB4A5D"/>
    <w:rsid w:val="00AC4559"/>
    <w:rsid w:val="00AC56C4"/>
    <w:rsid w:val="00AC6BC6"/>
    <w:rsid w:val="00AD45A1"/>
    <w:rsid w:val="00AD5CC2"/>
    <w:rsid w:val="00AE47C9"/>
    <w:rsid w:val="00AE6164"/>
    <w:rsid w:val="00AE65E2"/>
    <w:rsid w:val="00AF1460"/>
    <w:rsid w:val="00AF3238"/>
    <w:rsid w:val="00B064CE"/>
    <w:rsid w:val="00B0793B"/>
    <w:rsid w:val="00B11544"/>
    <w:rsid w:val="00B15449"/>
    <w:rsid w:val="00B20D0F"/>
    <w:rsid w:val="00B23632"/>
    <w:rsid w:val="00B24A03"/>
    <w:rsid w:val="00B30B2E"/>
    <w:rsid w:val="00B33DBD"/>
    <w:rsid w:val="00B37106"/>
    <w:rsid w:val="00B37E3D"/>
    <w:rsid w:val="00B533FF"/>
    <w:rsid w:val="00B662A5"/>
    <w:rsid w:val="00B663C8"/>
    <w:rsid w:val="00B67224"/>
    <w:rsid w:val="00B721CD"/>
    <w:rsid w:val="00B760A9"/>
    <w:rsid w:val="00B8305A"/>
    <w:rsid w:val="00B93086"/>
    <w:rsid w:val="00BA19ED"/>
    <w:rsid w:val="00BA4B8D"/>
    <w:rsid w:val="00BB0B04"/>
    <w:rsid w:val="00BB0C5C"/>
    <w:rsid w:val="00BB6D7D"/>
    <w:rsid w:val="00BC0858"/>
    <w:rsid w:val="00BC0F7D"/>
    <w:rsid w:val="00BC1C4B"/>
    <w:rsid w:val="00BC7B24"/>
    <w:rsid w:val="00BD7D31"/>
    <w:rsid w:val="00BE3255"/>
    <w:rsid w:val="00BF128E"/>
    <w:rsid w:val="00BF38E4"/>
    <w:rsid w:val="00C022F9"/>
    <w:rsid w:val="00C03359"/>
    <w:rsid w:val="00C04AB6"/>
    <w:rsid w:val="00C074DD"/>
    <w:rsid w:val="00C10C55"/>
    <w:rsid w:val="00C1496A"/>
    <w:rsid w:val="00C16D1A"/>
    <w:rsid w:val="00C266BB"/>
    <w:rsid w:val="00C30F70"/>
    <w:rsid w:val="00C3235D"/>
    <w:rsid w:val="00C33079"/>
    <w:rsid w:val="00C41A4F"/>
    <w:rsid w:val="00C4311B"/>
    <w:rsid w:val="00C45231"/>
    <w:rsid w:val="00C50FAB"/>
    <w:rsid w:val="00C52EF3"/>
    <w:rsid w:val="00C53554"/>
    <w:rsid w:val="00C53E77"/>
    <w:rsid w:val="00C551FF"/>
    <w:rsid w:val="00C57329"/>
    <w:rsid w:val="00C60BBE"/>
    <w:rsid w:val="00C6104A"/>
    <w:rsid w:val="00C6688B"/>
    <w:rsid w:val="00C70D7D"/>
    <w:rsid w:val="00C72833"/>
    <w:rsid w:val="00C804C5"/>
    <w:rsid w:val="00C80F1D"/>
    <w:rsid w:val="00C82D44"/>
    <w:rsid w:val="00C83178"/>
    <w:rsid w:val="00C91962"/>
    <w:rsid w:val="00C93F40"/>
    <w:rsid w:val="00CA3D0C"/>
    <w:rsid w:val="00CA5904"/>
    <w:rsid w:val="00CA6468"/>
    <w:rsid w:val="00CB14A4"/>
    <w:rsid w:val="00CB1A6A"/>
    <w:rsid w:val="00CB1D64"/>
    <w:rsid w:val="00CB5BAF"/>
    <w:rsid w:val="00CB6DB1"/>
    <w:rsid w:val="00CB703C"/>
    <w:rsid w:val="00CB7396"/>
    <w:rsid w:val="00CD74E9"/>
    <w:rsid w:val="00CE06C5"/>
    <w:rsid w:val="00CE3A83"/>
    <w:rsid w:val="00CF120F"/>
    <w:rsid w:val="00CF2693"/>
    <w:rsid w:val="00D05941"/>
    <w:rsid w:val="00D20BE9"/>
    <w:rsid w:val="00D238DE"/>
    <w:rsid w:val="00D26885"/>
    <w:rsid w:val="00D302A9"/>
    <w:rsid w:val="00D4052C"/>
    <w:rsid w:val="00D4374D"/>
    <w:rsid w:val="00D467E7"/>
    <w:rsid w:val="00D47151"/>
    <w:rsid w:val="00D50E2F"/>
    <w:rsid w:val="00D55AF2"/>
    <w:rsid w:val="00D5780B"/>
    <w:rsid w:val="00D57972"/>
    <w:rsid w:val="00D675A9"/>
    <w:rsid w:val="00D738D6"/>
    <w:rsid w:val="00D755EB"/>
    <w:rsid w:val="00D76048"/>
    <w:rsid w:val="00D82E6F"/>
    <w:rsid w:val="00D856A9"/>
    <w:rsid w:val="00D864D5"/>
    <w:rsid w:val="00D87E00"/>
    <w:rsid w:val="00D9134D"/>
    <w:rsid w:val="00D92285"/>
    <w:rsid w:val="00DA60EC"/>
    <w:rsid w:val="00DA7A03"/>
    <w:rsid w:val="00DA7D03"/>
    <w:rsid w:val="00DB0997"/>
    <w:rsid w:val="00DB1818"/>
    <w:rsid w:val="00DC1A76"/>
    <w:rsid w:val="00DC309B"/>
    <w:rsid w:val="00DC4DA2"/>
    <w:rsid w:val="00DC598C"/>
    <w:rsid w:val="00DD0BAE"/>
    <w:rsid w:val="00DD0EC9"/>
    <w:rsid w:val="00DD4C17"/>
    <w:rsid w:val="00DD74A5"/>
    <w:rsid w:val="00DE2179"/>
    <w:rsid w:val="00DE386A"/>
    <w:rsid w:val="00DE4B88"/>
    <w:rsid w:val="00DF2B1F"/>
    <w:rsid w:val="00DF62CD"/>
    <w:rsid w:val="00DF66C0"/>
    <w:rsid w:val="00DF6B94"/>
    <w:rsid w:val="00E035B5"/>
    <w:rsid w:val="00E05965"/>
    <w:rsid w:val="00E114E1"/>
    <w:rsid w:val="00E13EF4"/>
    <w:rsid w:val="00E16509"/>
    <w:rsid w:val="00E17AF2"/>
    <w:rsid w:val="00E26ED3"/>
    <w:rsid w:val="00E31385"/>
    <w:rsid w:val="00E4258D"/>
    <w:rsid w:val="00E44582"/>
    <w:rsid w:val="00E44FFC"/>
    <w:rsid w:val="00E458AB"/>
    <w:rsid w:val="00E53789"/>
    <w:rsid w:val="00E5566D"/>
    <w:rsid w:val="00E63AD5"/>
    <w:rsid w:val="00E77645"/>
    <w:rsid w:val="00E81361"/>
    <w:rsid w:val="00E81E78"/>
    <w:rsid w:val="00E82628"/>
    <w:rsid w:val="00E8467A"/>
    <w:rsid w:val="00E928A9"/>
    <w:rsid w:val="00EA15B0"/>
    <w:rsid w:val="00EA34A0"/>
    <w:rsid w:val="00EA5EA7"/>
    <w:rsid w:val="00EA66BD"/>
    <w:rsid w:val="00EA72A8"/>
    <w:rsid w:val="00EB0054"/>
    <w:rsid w:val="00EC11CF"/>
    <w:rsid w:val="00EC4A25"/>
    <w:rsid w:val="00ED77ED"/>
    <w:rsid w:val="00EF0452"/>
    <w:rsid w:val="00EF3D91"/>
    <w:rsid w:val="00EF3EC3"/>
    <w:rsid w:val="00EF481C"/>
    <w:rsid w:val="00EF608C"/>
    <w:rsid w:val="00F00E52"/>
    <w:rsid w:val="00F025A2"/>
    <w:rsid w:val="00F035E0"/>
    <w:rsid w:val="00F04712"/>
    <w:rsid w:val="00F05ECA"/>
    <w:rsid w:val="00F11F40"/>
    <w:rsid w:val="00F13360"/>
    <w:rsid w:val="00F14F1E"/>
    <w:rsid w:val="00F175E2"/>
    <w:rsid w:val="00F212F1"/>
    <w:rsid w:val="00F22EC7"/>
    <w:rsid w:val="00F250E7"/>
    <w:rsid w:val="00F303DC"/>
    <w:rsid w:val="00F325C8"/>
    <w:rsid w:val="00F34834"/>
    <w:rsid w:val="00F35014"/>
    <w:rsid w:val="00F40AF8"/>
    <w:rsid w:val="00F57377"/>
    <w:rsid w:val="00F60A73"/>
    <w:rsid w:val="00F61C7A"/>
    <w:rsid w:val="00F6282B"/>
    <w:rsid w:val="00F636FD"/>
    <w:rsid w:val="00F653B8"/>
    <w:rsid w:val="00F678F0"/>
    <w:rsid w:val="00F849A8"/>
    <w:rsid w:val="00F9008D"/>
    <w:rsid w:val="00F912BF"/>
    <w:rsid w:val="00F976F9"/>
    <w:rsid w:val="00FA1266"/>
    <w:rsid w:val="00FB07FC"/>
    <w:rsid w:val="00FB1770"/>
    <w:rsid w:val="00FB1CC2"/>
    <w:rsid w:val="00FB1DE5"/>
    <w:rsid w:val="00FB42D9"/>
    <w:rsid w:val="00FC02EE"/>
    <w:rsid w:val="00FC1192"/>
    <w:rsid w:val="00FD5777"/>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891F54"/>
  <w14:discardImageEditingData/>
  <w15:chartTrackingRefBased/>
  <w15:docId w15:val="{91637B53-FBC1-42D4-8794-FEE4919FC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pPr>
      <w:spacing w:after="180"/>
    </w:pPr>
    <w:rPr>
      <w:lang w:eastAsia="en-US"/>
    </w:rPr>
  </w:style>
  <w:style w:type="paragraph" w:styleId="1">
    <w:name w:val="heading 1"/>
    <w:next w:val="a1"/>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21">
    <w:name w:val="heading 2"/>
    <w:basedOn w:val="1"/>
    <w:next w:val="a1"/>
    <w:link w:val="2Char"/>
    <w:qFormat/>
    <w:pPr>
      <w:pBdr>
        <w:top w:val="none" w:sz="0" w:space="0" w:color="auto"/>
      </w:pBdr>
      <w:spacing w:before="180"/>
      <w:outlineLvl w:val="1"/>
    </w:pPr>
    <w:rPr>
      <w:sz w:val="32"/>
    </w:rPr>
  </w:style>
  <w:style w:type="paragraph" w:styleId="31">
    <w:name w:val="heading 3"/>
    <w:aliases w:val="h3"/>
    <w:basedOn w:val="21"/>
    <w:next w:val="a1"/>
    <w:link w:val="3Char"/>
    <w:qFormat/>
    <w:pPr>
      <w:spacing w:before="120"/>
      <w:outlineLvl w:val="2"/>
    </w:pPr>
    <w:rPr>
      <w:sz w:val="28"/>
    </w:rPr>
  </w:style>
  <w:style w:type="paragraph" w:styleId="41">
    <w:name w:val="heading 4"/>
    <w:basedOn w:val="31"/>
    <w:next w:val="a1"/>
    <w:qFormat/>
    <w:pPr>
      <w:ind w:left="1418" w:hanging="1418"/>
      <w:outlineLvl w:val="3"/>
    </w:pPr>
    <w:rPr>
      <w:sz w:val="24"/>
    </w:rPr>
  </w:style>
  <w:style w:type="paragraph" w:styleId="51">
    <w:name w:val="heading 5"/>
    <w:basedOn w:val="41"/>
    <w:next w:val="a1"/>
    <w:qFormat/>
    <w:pPr>
      <w:ind w:left="1701" w:hanging="1701"/>
      <w:outlineLvl w:val="4"/>
    </w:pPr>
    <w:rPr>
      <w:sz w:val="22"/>
    </w:rPr>
  </w:style>
  <w:style w:type="paragraph" w:styleId="6">
    <w:name w:val="heading 6"/>
    <w:basedOn w:val="H6"/>
    <w:next w:val="a1"/>
    <w:pPr>
      <w:outlineLvl w:val="5"/>
    </w:pPr>
  </w:style>
  <w:style w:type="paragraph" w:styleId="7">
    <w:name w:val="heading 7"/>
    <w:basedOn w:val="H6"/>
    <w:next w:val="a1"/>
    <w:pPr>
      <w:outlineLvl w:val="6"/>
    </w:pPr>
  </w:style>
  <w:style w:type="paragraph" w:styleId="8">
    <w:name w:val="heading 8"/>
    <w:basedOn w:val="1"/>
    <w:next w:val="a1"/>
    <w:qFormat/>
    <w:pPr>
      <w:ind w:left="0" w:firstLine="0"/>
      <w:outlineLvl w:val="7"/>
    </w:pPr>
  </w:style>
  <w:style w:type="paragraph" w:styleId="9">
    <w:name w:val="heading 9"/>
    <w:basedOn w:val="8"/>
    <w:next w:val="a1"/>
    <w:qFormat/>
    <w:p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H6">
    <w:name w:val="H6"/>
    <w:basedOn w:val="51"/>
    <w:next w:val="a1"/>
    <w:pPr>
      <w:ind w:left="1985" w:hanging="1985"/>
      <w:outlineLvl w:val="9"/>
    </w:pPr>
    <w:rPr>
      <w:sz w:val="20"/>
    </w:rPr>
  </w:style>
  <w:style w:type="paragraph" w:styleId="90">
    <w:name w:val="toc 9"/>
    <w:basedOn w:val="80"/>
    <w:uiPriority w:val="39"/>
    <w:pPr>
      <w:ind w:left="1418" w:hanging="1418"/>
    </w:pPr>
  </w:style>
  <w:style w:type="paragraph" w:styleId="80">
    <w:name w:val="toc 8"/>
    <w:basedOn w:val="10"/>
    <w:uiPriority w:val="39"/>
    <w:pPr>
      <w:spacing w:before="180"/>
      <w:ind w:left="2693" w:hanging="2693"/>
    </w:pPr>
    <w:rPr>
      <w:b/>
    </w:rPr>
  </w:style>
  <w:style w:type="paragraph" w:styleId="10">
    <w:name w:val="toc 1"/>
    <w:uiPriority w:val="39"/>
    <w:pPr>
      <w:keepNext/>
      <w:keepLines/>
      <w:widowControl w:val="0"/>
      <w:tabs>
        <w:tab w:val="right" w:leader="dot" w:pos="9639"/>
      </w:tabs>
      <w:spacing w:before="120"/>
      <w:ind w:left="567" w:right="425" w:hanging="567"/>
    </w:pPr>
    <w:rPr>
      <w:sz w:val="22"/>
      <w:lang w:eastAsia="en-US"/>
    </w:rPr>
  </w:style>
  <w:style w:type="paragraph" w:customStyle="1" w:styleId="EQ">
    <w:name w:val="EQ"/>
    <w:basedOn w:val="a1"/>
    <w:next w:val="a1"/>
    <w:pPr>
      <w:keepLines/>
      <w:tabs>
        <w:tab w:val="center" w:pos="4536"/>
        <w:tab w:val="right" w:pos="9072"/>
      </w:tabs>
    </w:pPr>
  </w:style>
  <w:style w:type="character" w:customStyle="1" w:styleId="ZGSM">
    <w:name w:val="ZGSM"/>
  </w:style>
  <w:style w:type="paragraph" w:styleId="a5">
    <w:name w:val="header"/>
    <w:pPr>
      <w:widowControl w:val="0"/>
      <w:overflowPunct w:val="0"/>
      <w:autoSpaceDE w:val="0"/>
      <w:autoSpaceDN w:val="0"/>
      <w:adjustRightInd w:val="0"/>
      <w:textAlignment w:val="baseline"/>
    </w:pPr>
    <w:rPr>
      <w:rFonts w:ascii="Arial" w:hAnsi="Arial"/>
      <w:b/>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52">
    <w:name w:val="toc 5"/>
    <w:basedOn w:val="42"/>
    <w:uiPriority w:val="39"/>
    <w:pPr>
      <w:ind w:left="1701" w:hanging="1701"/>
    </w:pPr>
  </w:style>
  <w:style w:type="paragraph" w:styleId="42">
    <w:name w:val="toc 4"/>
    <w:basedOn w:val="32"/>
    <w:uiPriority w:val="39"/>
    <w:pPr>
      <w:ind w:left="1418" w:hanging="1418"/>
    </w:pPr>
  </w:style>
  <w:style w:type="paragraph" w:styleId="32">
    <w:name w:val="toc 3"/>
    <w:basedOn w:val="22"/>
    <w:uiPriority w:val="39"/>
    <w:pPr>
      <w:ind w:left="1134" w:hanging="1134"/>
    </w:pPr>
  </w:style>
  <w:style w:type="paragraph" w:styleId="22">
    <w:name w:val="toc 2"/>
    <w:basedOn w:val="10"/>
    <w:uiPriority w:val="39"/>
    <w:pPr>
      <w:keepNext w:val="0"/>
      <w:spacing w:before="0"/>
      <w:ind w:left="851" w:hanging="851"/>
    </w:pPr>
    <w:rPr>
      <w:sz w:val="20"/>
    </w:rPr>
  </w:style>
  <w:style w:type="paragraph" w:styleId="a6">
    <w:name w:val="footer"/>
    <w:basedOn w:val="a5"/>
    <w:pPr>
      <w:jc w:val="center"/>
    </w:pPr>
    <w:rPr>
      <w:i/>
    </w:rPr>
  </w:style>
  <w:style w:type="paragraph" w:customStyle="1" w:styleId="TT">
    <w:name w:val="TT"/>
    <w:basedOn w:val="1"/>
    <w:next w:val="a1"/>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a1"/>
    <w:link w:val="NOZchn"/>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sz w:val="16"/>
      <w:lang w:eastAsia="en-US"/>
    </w:rPr>
  </w:style>
  <w:style w:type="paragraph" w:customStyle="1" w:styleId="TAR">
    <w:name w:val="TAR"/>
    <w:basedOn w:val="TAL"/>
    <w:pPr>
      <w:jc w:val="right"/>
    </w:pPr>
  </w:style>
  <w:style w:type="paragraph" w:customStyle="1" w:styleId="TAL">
    <w:name w:val="TAL"/>
    <w:basedOn w:val="a1"/>
    <w:pPr>
      <w:keepNext/>
      <w:keepLines/>
      <w:spacing w:after="0"/>
    </w:pPr>
    <w:rPr>
      <w:rFonts w:ascii="Arial" w:hAnsi="Arial"/>
      <w:sz w:val="18"/>
    </w:rPr>
  </w:style>
  <w:style w:type="paragraph" w:customStyle="1" w:styleId="TAH">
    <w:name w:val="TAH"/>
    <w:basedOn w:val="TAC"/>
    <w:qFormat/>
    <w:rPr>
      <w:b/>
    </w:rPr>
  </w:style>
  <w:style w:type="paragraph" w:customStyle="1" w:styleId="TAC">
    <w:name w:val="TAC"/>
    <w:basedOn w:val="TAL"/>
    <w:qFormat/>
    <w:pPr>
      <w:jc w:val="center"/>
    </w:pPr>
  </w:style>
  <w:style w:type="paragraph" w:customStyle="1" w:styleId="LD">
    <w:name w:val="LD"/>
    <w:pPr>
      <w:keepNext/>
      <w:keepLines/>
      <w:spacing w:line="180" w:lineRule="exact"/>
    </w:pPr>
    <w:rPr>
      <w:rFonts w:ascii="Courier New" w:hAnsi="Courier New"/>
      <w:lang w:eastAsia="en-US"/>
    </w:rPr>
  </w:style>
  <w:style w:type="paragraph" w:customStyle="1" w:styleId="EX">
    <w:name w:val="EX"/>
    <w:basedOn w:val="a1"/>
    <w:link w:val="EXChar"/>
    <w:qFormat/>
    <w:pPr>
      <w:keepLines/>
      <w:ind w:left="1702" w:hanging="1418"/>
    </w:pPr>
  </w:style>
  <w:style w:type="paragraph" w:customStyle="1" w:styleId="FP">
    <w:name w:val="FP"/>
    <w:basedOn w:val="a1"/>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a1"/>
    <w:link w:val="B1Char1"/>
    <w:qFormat/>
    <w:pPr>
      <w:ind w:left="568" w:hanging="284"/>
    </w:pPr>
  </w:style>
  <w:style w:type="paragraph" w:styleId="60">
    <w:name w:val="toc 6"/>
    <w:basedOn w:val="52"/>
    <w:next w:val="a1"/>
    <w:semiHidden/>
    <w:pPr>
      <w:ind w:left="1985" w:hanging="1985"/>
    </w:pPr>
  </w:style>
  <w:style w:type="paragraph" w:styleId="70">
    <w:name w:val="toc 7"/>
    <w:basedOn w:val="60"/>
    <w:next w:val="a1"/>
    <w:semiHidden/>
    <w:pPr>
      <w:ind w:left="2268" w:hanging="2268"/>
    </w:pPr>
  </w:style>
  <w:style w:type="paragraph" w:customStyle="1" w:styleId="EditorsNote">
    <w:name w:val="Editor's Note"/>
    <w:basedOn w:val="NO"/>
    <w:rsid w:val="00975DAE"/>
    <w:pPr>
      <w:ind w:left="1418" w:hanging="1134"/>
    </w:pPr>
    <w:rPr>
      <w:color w:val="FF0000"/>
    </w:rPr>
  </w:style>
  <w:style w:type="paragraph" w:customStyle="1" w:styleId="TH">
    <w:name w:val="TH"/>
    <w:basedOn w:val="a1"/>
    <w:link w:val="THChar"/>
    <w:qFormat/>
    <w:pPr>
      <w:keepNext/>
      <w:keepLines/>
      <w:spacing w:before="60"/>
      <w:jc w:val="center"/>
    </w:pPr>
    <w:rPr>
      <w:rFonts w:ascii="Arial" w:hAnsi="Arial"/>
      <w:b/>
    </w:rPr>
  </w:style>
  <w:style w:type="paragraph" w:customStyle="1" w:styleId="ZA">
    <w:name w:val="ZA"/>
    <w:rsid w:val="00174E78"/>
    <w:pPr>
      <w:keepNext/>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rsid w:val="00174E78"/>
    <w:pPr>
      <w:keepNext/>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rsid w:val="00174E78"/>
    <w:pPr>
      <w:keepNext/>
      <w:framePr w:wrap="notBeside" w:hAnchor="margin" w:yAlign="center"/>
      <w:widowControl w:val="0"/>
      <w:spacing w:line="240" w:lineRule="atLeast"/>
      <w:jc w:val="right"/>
    </w:pPr>
    <w:rPr>
      <w:rFonts w:ascii="Arial" w:hAnsi="Arial"/>
      <w:b/>
      <w:sz w:val="34"/>
      <w:lang w:eastAsia="en-US"/>
    </w:rPr>
  </w:style>
  <w:style w:type="paragraph" w:customStyle="1" w:styleId="ZU">
    <w:name w:val="ZU"/>
    <w:rsid w:val="00174E78"/>
    <w:pPr>
      <w:keepNext/>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aliases w:val="left"/>
    <w:basedOn w:val="TH"/>
    <w:link w:val="TFChar"/>
    <w:qFormat/>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a1"/>
    <w:link w:val="B2Char"/>
    <w:qFormat/>
    <w:pPr>
      <w:ind w:left="851" w:hanging="284"/>
    </w:pPr>
  </w:style>
  <w:style w:type="paragraph" w:customStyle="1" w:styleId="B3">
    <w:name w:val="B3"/>
    <w:basedOn w:val="a1"/>
    <w:qFormat/>
    <w:pPr>
      <w:ind w:left="1135" w:hanging="284"/>
    </w:pPr>
  </w:style>
  <w:style w:type="paragraph" w:customStyle="1" w:styleId="B4">
    <w:name w:val="B4"/>
    <w:basedOn w:val="a1"/>
    <w:pPr>
      <w:ind w:left="1418" w:hanging="284"/>
    </w:pPr>
  </w:style>
  <w:style w:type="paragraph" w:customStyle="1" w:styleId="B5">
    <w:name w:val="B5"/>
    <w:basedOn w:val="a1"/>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a1"/>
    <w:rPr>
      <w:i/>
      <w:color w:val="0000FF"/>
    </w:rPr>
  </w:style>
  <w:style w:type="table" w:styleId="a7">
    <w:name w:val="Table Grid"/>
    <w:basedOn w:val="a3"/>
    <w:qFormat/>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74026F"/>
    <w:rPr>
      <w:color w:val="0563C1"/>
      <w:u w:val="single"/>
    </w:rPr>
  </w:style>
  <w:style w:type="character" w:styleId="a9">
    <w:name w:val="Unresolved Mention"/>
    <w:uiPriority w:val="99"/>
    <w:semiHidden/>
    <w:unhideWhenUsed/>
    <w:rsid w:val="0074026F"/>
    <w:rPr>
      <w:color w:val="605E5C"/>
      <w:shd w:val="clear" w:color="auto" w:fill="E1DFDD"/>
    </w:rPr>
  </w:style>
  <w:style w:type="character" w:styleId="aa">
    <w:name w:val="FollowedHyperlink"/>
    <w:rsid w:val="00F13360"/>
    <w:rPr>
      <w:color w:val="954F72"/>
      <w:u w:val="single"/>
    </w:rPr>
  </w:style>
  <w:style w:type="character" w:customStyle="1" w:styleId="THChar">
    <w:name w:val="TH Char"/>
    <w:link w:val="TH"/>
    <w:qFormat/>
    <w:rsid w:val="00670CF4"/>
    <w:rPr>
      <w:rFonts w:ascii="Arial" w:hAnsi="Arial"/>
      <w:b/>
      <w:lang w:eastAsia="en-US"/>
    </w:rPr>
  </w:style>
  <w:style w:type="paragraph" w:styleId="ab">
    <w:name w:val="Balloon Text"/>
    <w:basedOn w:val="a1"/>
    <w:link w:val="Char"/>
    <w:semiHidden/>
    <w:unhideWhenUsed/>
    <w:rsid w:val="00F34834"/>
    <w:pPr>
      <w:spacing w:after="0"/>
    </w:pPr>
    <w:rPr>
      <w:rFonts w:ascii="Segoe UI" w:hAnsi="Segoe UI" w:cs="Segoe UI"/>
      <w:sz w:val="18"/>
      <w:szCs w:val="18"/>
    </w:rPr>
  </w:style>
  <w:style w:type="character" w:customStyle="1" w:styleId="Char">
    <w:name w:val="풍선 도움말 텍스트 Char"/>
    <w:basedOn w:val="a2"/>
    <w:link w:val="ab"/>
    <w:semiHidden/>
    <w:rsid w:val="00F34834"/>
    <w:rPr>
      <w:rFonts w:ascii="Segoe UI" w:hAnsi="Segoe UI" w:cs="Segoe UI"/>
      <w:sz w:val="18"/>
      <w:szCs w:val="18"/>
      <w:lang w:eastAsia="en-US"/>
    </w:rPr>
  </w:style>
  <w:style w:type="paragraph" w:styleId="ac">
    <w:name w:val="Bibliography"/>
    <w:basedOn w:val="a1"/>
    <w:next w:val="a1"/>
    <w:uiPriority w:val="37"/>
    <w:semiHidden/>
    <w:unhideWhenUsed/>
    <w:rsid w:val="00F34834"/>
  </w:style>
  <w:style w:type="paragraph" w:styleId="ad">
    <w:name w:val="Block Text"/>
    <w:basedOn w:val="a1"/>
    <w:rsid w:val="00F34834"/>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hAnsiTheme="minorHAnsi" w:cstheme="minorBidi"/>
      <w:i/>
      <w:iCs/>
      <w:color w:val="4472C4" w:themeColor="accent1"/>
    </w:rPr>
  </w:style>
  <w:style w:type="paragraph" w:styleId="ae">
    <w:name w:val="Body Text"/>
    <w:basedOn w:val="a1"/>
    <w:link w:val="Char0"/>
    <w:rsid w:val="00F34834"/>
    <w:pPr>
      <w:spacing w:after="120"/>
    </w:pPr>
  </w:style>
  <w:style w:type="character" w:customStyle="1" w:styleId="Char0">
    <w:name w:val="본문 Char"/>
    <w:basedOn w:val="a2"/>
    <w:link w:val="ae"/>
    <w:rsid w:val="00F34834"/>
    <w:rPr>
      <w:lang w:eastAsia="en-US"/>
    </w:rPr>
  </w:style>
  <w:style w:type="paragraph" w:styleId="23">
    <w:name w:val="Body Text 2"/>
    <w:basedOn w:val="a1"/>
    <w:link w:val="2Char0"/>
    <w:rsid w:val="00F34834"/>
    <w:pPr>
      <w:spacing w:after="120" w:line="480" w:lineRule="auto"/>
    </w:pPr>
  </w:style>
  <w:style w:type="character" w:customStyle="1" w:styleId="2Char0">
    <w:name w:val="본문 2 Char"/>
    <w:basedOn w:val="a2"/>
    <w:link w:val="23"/>
    <w:rsid w:val="00F34834"/>
    <w:rPr>
      <w:lang w:eastAsia="en-US"/>
    </w:rPr>
  </w:style>
  <w:style w:type="paragraph" w:styleId="33">
    <w:name w:val="Body Text 3"/>
    <w:basedOn w:val="a1"/>
    <w:link w:val="3Char0"/>
    <w:rsid w:val="00F34834"/>
    <w:pPr>
      <w:spacing w:after="120"/>
    </w:pPr>
    <w:rPr>
      <w:sz w:val="16"/>
      <w:szCs w:val="16"/>
    </w:rPr>
  </w:style>
  <w:style w:type="character" w:customStyle="1" w:styleId="3Char0">
    <w:name w:val="본문 3 Char"/>
    <w:basedOn w:val="a2"/>
    <w:link w:val="33"/>
    <w:rsid w:val="00F34834"/>
    <w:rPr>
      <w:sz w:val="16"/>
      <w:szCs w:val="16"/>
      <w:lang w:eastAsia="en-US"/>
    </w:rPr>
  </w:style>
  <w:style w:type="paragraph" w:styleId="af">
    <w:name w:val="Body Text First Indent"/>
    <w:basedOn w:val="ae"/>
    <w:link w:val="Char1"/>
    <w:rsid w:val="00F34834"/>
    <w:pPr>
      <w:spacing w:after="180"/>
      <w:ind w:firstLine="360"/>
    </w:pPr>
  </w:style>
  <w:style w:type="character" w:customStyle="1" w:styleId="Char1">
    <w:name w:val="본문 첫 줄 들여쓰기 Char"/>
    <w:basedOn w:val="Char0"/>
    <w:link w:val="af"/>
    <w:rsid w:val="00F34834"/>
    <w:rPr>
      <w:lang w:eastAsia="en-US"/>
    </w:rPr>
  </w:style>
  <w:style w:type="paragraph" w:styleId="af0">
    <w:name w:val="Body Text Indent"/>
    <w:basedOn w:val="a1"/>
    <w:link w:val="Char2"/>
    <w:rsid w:val="00F34834"/>
    <w:pPr>
      <w:spacing w:after="120"/>
      <w:ind w:left="283"/>
    </w:pPr>
  </w:style>
  <w:style w:type="character" w:customStyle="1" w:styleId="Char2">
    <w:name w:val="본문 들여쓰기 Char"/>
    <w:basedOn w:val="a2"/>
    <w:link w:val="af0"/>
    <w:rsid w:val="00F34834"/>
    <w:rPr>
      <w:lang w:eastAsia="en-US"/>
    </w:rPr>
  </w:style>
  <w:style w:type="paragraph" w:styleId="24">
    <w:name w:val="Body Text First Indent 2"/>
    <w:basedOn w:val="af0"/>
    <w:link w:val="2Char1"/>
    <w:rsid w:val="00F34834"/>
    <w:pPr>
      <w:spacing w:after="180"/>
      <w:ind w:left="360" w:firstLine="360"/>
    </w:pPr>
  </w:style>
  <w:style w:type="character" w:customStyle="1" w:styleId="2Char1">
    <w:name w:val="본문 첫 줄 들여쓰기 2 Char"/>
    <w:basedOn w:val="Char2"/>
    <w:link w:val="24"/>
    <w:rsid w:val="00F34834"/>
    <w:rPr>
      <w:lang w:eastAsia="en-US"/>
    </w:rPr>
  </w:style>
  <w:style w:type="paragraph" w:styleId="25">
    <w:name w:val="Body Text Indent 2"/>
    <w:basedOn w:val="a1"/>
    <w:link w:val="2Char2"/>
    <w:rsid w:val="00F34834"/>
    <w:pPr>
      <w:spacing w:after="120" w:line="480" w:lineRule="auto"/>
      <w:ind w:left="283"/>
    </w:pPr>
  </w:style>
  <w:style w:type="character" w:customStyle="1" w:styleId="2Char2">
    <w:name w:val="본문 들여쓰기 2 Char"/>
    <w:basedOn w:val="a2"/>
    <w:link w:val="25"/>
    <w:rsid w:val="00F34834"/>
    <w:rPr>
      <w:lang w:eastAsia="en-US"/>
    </w:rPr>
  </w:style>
  <w:style w:type="paragraph" w:styleId="34">
    <w:name w:val="Body Text Indent 3"/>
    <w:basedOn w:val="a1"/>
    <w:link w:val="3Char1"/>
    <w:rsid w:val="00F34834"/>
    <w:pPr>
      <w:spacing w:after="120"/>
      <w:ind w:left="283"/>
    </w:pPr>
    <w:rPr>
      <w:sz w:val="16"/>
      <w:szCs w:val="16"/>
    </w:rPr>
  </w:style>
  <w:style w:type="character" w:customStyle="1" w:styleId="3Char1">
    <w:name w:val="본문 들여쓰기 3 Char"/>
    <w:basedOn w:val="a2"/>
    <w:link w:val="34"/>
    <w:rsid w:val="00F34834"/>
    <w:rPr>
      <w:sz w:val="16"/>
      <w:szCs w:val="16"/>
      <w:lang w:eastAsia="en-US"/>
    </w:rPr>
  </w:style>
  <w:style w:type="paragraph" w:styleId="af1">
    <w:name w:val="caption"/>
    <w:aliases w:val="Labelling,legend1,Caption Char Char Char1,Caption Char Char Char Char Char Char Char1,Caption Char Char Char Char Char Char Char Char Char Char Char Char1,Caption21,Caption Char Char Char21,legend,Figure-caption4,CAPTLégende,cap,cap Char"/>
    <w:basedOn w:val="a1"/>
    <w:next w:val="a1"/>
    <w:link w:val="Char3"/>
    <w:unhideWhenUsed/>
    <w:qFormat/>
    <w:rsid w:val="00F34834"/>
    <w:pPr>
      <w:spacing w:after="200"/>
    </w:pPr>
    <w:rPr>
      <w:i/>
      <w:iCs/>
      <w:color w:val="44546A" w:themeColor="text2"/>
      <w:sz w:val="18"/>
      <w:szCs w:val="18"/>
    </w:rPr>
  </w:style>
  <w:style w:type="paragraph" w:styleId="af2">
    <w:name w:val="Closing"/>
    <w:basedOn w:val="a1"/>
    <w:link w:val="Char4"/>
    <w:rsid w:val="00F34834"/>
    <w:pPr>
      <w:spacing w:after="0"/>
      <w:ind w:left="4252"/>
    </w:pPr>
  </w:style>
  <w:style w:type="character" w:customStyle="1" w:styleId="Char4">
    <w:name w:val="맺음말 Char"/>
    <w:basedOn w:val="a2"/>
    <w:link w:val="af2"/>
    <w:rsid w:val="00F34834"/>
    <w:rPr>
      <w:lang w:eastAsia="en-US"/>
    </w:rPr>
  </w:style>
  <w:style w:type="paragraph" w:styleId="af3">
    <w:name w:val="annotation text"/>
    <w:basedOn w:val="a1"/>
    <w:link w:val="Char5"/>
    <w:rsid w:val="00F34834"/>
  </w:style>
  <w:style w:type="character" w:customStyle="1" w:styleId="Char5">
    <w:name w:val="메모 텍스트 Char"/>
    <w:basedOn w:val="a2"/>
    <w:link w:val="af3"/>
    <w:rsid w:val="00F34834"/>
    <w:rPr>
      <w:lang w:eastAsia="en-US"/>
    </w:rPr>
  </w:style>
  <w:style w:type="paragraph" w:styleId="af4">
    <w:name w:val="annotation subject"/>
    <w:basedOn w:val="af3"/>
    <w:next w:val="af3"/>
    <w:link w:val="Char6"/>
    <w:rsid w:val="00F34834"/>
    <w:rPr>
      <w:b/>
      <w:bCs/>
    </w:rPr>
  </w:style>
  <w:style w:type="character" w:customStyle="1" w:styleId="Char6">
    <w:name w:val="메모 주제 Char"/>
    <w:basedOn w:val="Char5"/>
    <w:link w:val="af4"/>
    <w:rsid w:val="00F34834"/>
    <w:rPr>
      <w:b/>
      <w:bCs/>
      <w:lang w:eastAsia="en-US"/>
    </w:rPr>
  </w:style>
  <w:style w:type="paragraph" w:styleId="af5">
    <w:name w:val="Date"/>
    <w:basedOn w:val="a1"/>
    <w:next w:val="a1"/>
    <w:link w:val="Char7"/>
    <w:rsid w:val="00F34834"/>
  </w:style>
  <w:style w:type="character" w:customStyle="1" w:styleId="Char7">
    <w:name w:val="날짜 Char"/>
    <w:basedOn w:val="a2"/>
    <w:link w:val="af5"/>
    <w:rsid w:val="00F34834"/>
    <w:rPr>
      <w:lang w:eastAsia="en-US"/>
    </w:rPr>
  </w:style>
  <w:style w:type="paragraph" w:styleId="af6">
    <w:name w:val="Document Map"/>
    <w:basedOn w:val="a1"/>
    <w:link w:val="Char8"/>
    <w:rsid w:val="00F34834"/>
    <w:pPr>
      <w:spacing w:after="0"/>
    </w:pPr>
    <w:rPr>
      <w:rFonts w:ascii="Segoe UI" w:hAnsi="Segoe UI" w:cs="Segoe UI"/>
      <w:sz w:val="16"/>
      <w:szCs w:val="16"/>
    </w:rPr>
  </w:style>
  <w:style w:type="character" w:customStyle="1" w:styleId="Char8">
    <w:name w:val="문서 구조 Char"/>
    <w:basedOn w:val="a2"/>
    <w:link w:val="af6"/>
    <w:rsid w:val="00F34834"/>
    <w:rPr>
      <w:rFonts w:ascii="Segoe UI" w:hAnsi="Segoe UI" w:cs="Segoe UI"/>
      <w:sz w:val="16"/>
      <w:szCs w:val="16"/>
      <w:lang w:eastAsia="en-US"/>
    </w:rPr>
  </w:style>
  <w:style w:type="paragraph" w:styleId="af7">
    <w:name w:val="E-mail Signature"/>
    <w:basedOn w:val="a1"/>
    <w:link w:val="Char9"/>
    <w:rsid w:val="00F34834"/>
    <w:pPr>
      <w:spacing w:after="0"/>
    </w:pPr>
  </w:style>
  <w:style w:type="character" w:customStyle="1" w:styleId="Char9">
    <w:name w:val="전자 메일 서명 Char"/>
    <w:basedOn w:val="a2"/>
    <w:link w:val="af7"/>
    <w:rsid w:val="00F34834"/>
    <w:rPr>
      <w:lang w:eastAsia="en-US"/>
    </w:rPr>
  </w:style>
  <w:style w:type="paragraph" w:styleId="af8">
    <w:name w:val="endnote text"/>
    <w:basedOn w:val="a1"/>
    <w:link w:val="Chara"/>
    <w:rsid w:val="00F34834"/>
    <w:pPr>
      <w:spacing w:after="0"/>
    </w:pPr>
  </w:style>
  <w:style w:type="character" w:customStyle="1" w:styleId="Chara">
    <w:name w:val="미주 텍스트 Char"/>
    <w:basedOn w:val="a2"/>
    <w:link w:val="af8"/>
    <w:rsid w:val="00F34834"/>
    <w:rPr>
      <w:lang w:eastAsia="en-US"/>
    </w:rPr>
  </w:style>
  <w:style w:type="paragraph" w:styleId="af9">
    <w:name w:val="envelope address"/>
    <w:basedOn w:val="a1"/>
    <w:rsid w:val="00F34834"/>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afa">
    <w:name w:val="envelope return"/>
    <w:basedOn w:val="a1"/>
    <w:rsid w:val="00F34834"/>
    <w:pPr>
      <w:spacing w:after="0"/>
    </w:pPr>
    <w:rPr>
      <w:rFonts w:asciiTheme="majorHAnsi" w:eastAsiaTheme="majorEastAsia" w:hAnsiTheme="majorHAnsi" w:cstheme="majorBidi"/>
    </w:rPr>
  </w:style>
  <w:style w:type="paragraph" w:styleId="afb">
    <w:name w:val="footnote text"/>
    <w:basedOn w:val="a1"/>
    <w:link w:val="Charb"/>
    <w:rsid w:val="00F34834"/>
    <w:pPr>
      <w:spacing w:after="0"/>
    </w:pPr>
  </w:style>
  <w:style w:type="character" w:customStyle="1" w:styleId="Charb">
    <w:name w:val="각주 텍스트 Char"/>
    <w:basedOn w:val="a2"/>
    <w:link w:val="afb"/>
    <w:rsid w:val="00F34834"/>
    <w:rPr>
      <w:lang w:eastAsia="en-US"/>
    </w:rPr>
  </w:style>
  <w:style w:type="paragraph" w:styleId="HTML">
    <w:name w:val="HTML Address"/>
    <w:basedOn w:val="a1"/>
    <w:link w:val="HTMLChar"/>
    <w:rsid w:val="00F34834"/>
    <w:pPr>
      <w:spacing w:after="0"/>
    </w:pPr>
    <w:rPr>
      <w:i/>
      <w:iCs/>
    </w:rPr>
  </w:style>
  <w:style w:type="character" w:customStyle="1" w:styleId="HTMLChar">
    <w:name w:val="HTML 주소 Char"/>
    <w:basedOn w:val="a2"/>
    <w:link w:val="HTML"/>
    <w:rsid w:val="00F34834"/>
    <w:rPr>
      <w:i/>
      <w:iCs/>
      <w:lang w:eastAsia="en-US"/>
    </w:rPr>
  </w:style>
  <w:style w:type="paragraph" w:styleId="HTML0">
    <w:name w:val="HTML Preformatted"/>
    <w:basedOn w:val="a1"/>
    <w:link w:val="HTMLChar0"/>
    <w:rsid w:val="00F34834"/>
    <w:pPr>
      <w:spacing w:after="0"/>
    </w:pPr>
    <w:rPr>
      <w:rFonts w:ascii="Consolas" w:hAnsi="Consolas"/>
    </w:rPr>
  </w:style>
  <w:style w:type="character" w:customStyle="1" w:styleId="HTMLChar0">
    <w:name w:val="미리 서식이 지정된 HTML Char"/>
    <w:basedOn w:val="a2"/>
    <w:link w:val="HTML0"/>
    <w:rsid w:val="00F34834"/>
    <w:rPr>
      <w:rFonts w:ascii="Consolas" w:hAnsi="Consolas"/>
      <w:lang w:eastAsia="en-US"/>
    </w:rPr>
  </w:style>
  <w:style w:type="paragraph" w:styleId="11">
    <w:name w:val="index 1"/>
    <w:basedOn w:val="a1"/>
    <w:next w:val="a1"/>
    <w:rsid w:val="00F34834"/>
    <w:pPr>
      <w:spacing w:after="0"/>
      <w:ind w:left="200" w:hanging="200"/>
    </w:pPr>
  </w:style>
  <w:style w:type="paragraph" w:styleId="26">
    <w:name w:val="index 2"/>
    <w:basedOn w:val="a1"/>
    <w:next w:val="a1"/>
    <w:rsid w:val="00F34834"/>
    <w:pPr>
      <w:spacing w:after="0"/>
      <w:ind w:left="400" w:hanging="200"/>
    </w:pPr>
  </w:style>
  <w:style w:type="paragraph" w:styleId="35">
    <w:name w:val="index 3"/>
    <w:basedOn w:val="a1"/>
    <w:next w:val="a1"/>
    <w:rsid w:val="00F34834"/>
    <w:pPr>
      <w:spacing w:after="0"/>
      <w:ind w:left="600" w:hanging="200"/>
    </w:pPr>
  </w:style>
  <w:style w:type="paragraph" w:styleId="43">
    <w:name w:val="index 4"/>
    <w:basedOn w:val="a1"/>
    <w:next w:val="a1"/>
    <w:rsid w:val="00F34834"/>
    <w:pPr>
      <w:spacing w:after="0"/>
      <w:ind w:left="800" w:hanging="200"/>
    </w:pPr>
  </w:style>
  <w:style w:type="paragraph" w:styleId="53">
    <w:name w:val="index 5"/>
    <w:basedOn w:val="a1"/>
    <w:next w:val="a1"/>
    <w:rsid w:val="00F34834"/>
    <w:pPr>
      <w:spacing w:after="0"/>
      <w:ind w:left="1000" w:hanging="200"/>
    </w:pPr>
  </w:style>
  <w:style w:type="paragraph" w:styleId="61">
    <w:name w:val="index 6"/>
    <w:basedOn w:val="a1"/>
    <w:next w:val="a1"/>
    <w:rsid w:val="00F34834"/>
    <w:pPr>
      <w:spacing w:after="0"/>
      <w:ind w:left="1200" w:hanging="200"/>
    </w:pPr>
  </w:style>
  <w:style w:type="paragraph" w:styleId="71">
    <w:name w:val="index 7"/>
    <w:basedOn w:val="a1"/>
    <w:next w:val="a1"/>
    <w:rsid w:val="00F34834"/>
    <w:pPr>
      <w:spacing w:after="0"/>
      <w:ind w:left="1400" w:hanging="200"/>
    </w:pPr>
  </w:style>
  <w:style w:type="paragraph" w:styleId="81">
    <w:name w:val="index 8"/>
    <w:basedOn w:val="a1"/>
    <w:next w:val="a1"/>
    <w:rsid w:val="00F34834"/>
    <w:pPr>
      <w:spacing w:after="0"/>
      <w:ind w:left="1600" w:hanging="200"/>
    </w:pPr>
  </w:style>
  <w:style w:type="paragraph" w:styleId="91">
    <w:name w:val="index 9"/>
    <w:basedOn w:val="a1"/>
    <w:next w:val="a1"/>
    <w:rsid w:val="00F34834"/>
    <w:pPr>
      <w:spacing w:after="0"/>
      <w:ind w:left="1800" w:hanging="200"/>
    </w:pPr>
  </w:style>
  <w:style w:type="paragraph" w:styleId="afc">
    <w:name w:val="index heading"/>
    <w:basedOn w:val="a1"/>
    <w:next w:val="11"/>
    <w:rsid w:val="00F34834"/>
    <w:rPr>
      <w:rFonts w:asciiTheme="majorHAnsi" w:eastAsiaTheme="majorEastAsia" w:hAnsiTheme="majorHAnsi" w:cstheme="majorBidi"/>
      <w:b/>
      <w:bCs/>
    </w:rPr>
  </w:style>
  <w:style w:type="paragraph" w:styleId="afd">
    <w:name w:val="Intense Quote"/>
    <w:basedOn w:val="a1"/>
    <w:next w:val="a1"/>
    <w:link w:val="Charc"/>
    <w:uiPriority w:val="30"/>
    <w:qFormat/>
    <w:rsid w:val="00F3483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harc">
    <w:name w:val="강한 인용 Char"/>
    <w:basedOn w:val="a2"/>
    <w:link w:val="afd"/>
    <w:uiPriority w:val="30"/>
    <w:rsid w:val="00F34834"/>
    <w:rPr>
      <w:i/>
      <w:iCs/>
      <w:color w:val="4472C4" w:themeColor="accent1"/>
      <w:lang w:eastAsia="en-US"/>
    </w:rPr>
  </w:style>
  <w:style w:type="paragraph" w:styleId="afe">
    <w:name w:val="List"/>
    <w:basedOn w:val="a1"/>
    <w:rsid w:val="00F34834"/>
    <w:pPr>
      <w:ind w:left="283" w:hanging="283"/>
      <w:contextualSpacing/>
    </w:pPr>
  </w:style>
  <w:style w:type="paragraph" w:styleId="27">
    <w:name w:val="List 2"/>
    <w:basedOn w:val="a1"/>
    <w:rsid w:val="00F34834"/>
    <w:pPr>
      <w:ind w:left="566" w:hanging="283"/>
      <w:contextualSpacing/>
    </w:pPr>
  </w:style>
  <w:style w:type="paragraph" w:styleId="36">
    <w:name w:val="List 3"/>
    <w:basedOn w:val="a1"/>
    <w:rsid w:val="00F34834"/>
    <w:pPr>
      <w:ind w:left="849" w:hanging="283"/>
      <w:contextualSpacing/>
    </w:pPr>
  </w:style>
  <w:style w:type="paragraph" w:styleId="44">
    <w:name w:val="List 4"/>
    <w:basedOn w:val="a1"/>
    <w:rsid w:val="00F34834"/>
    <w:pPr>
      <w:ind w:left="1132" w:hanging="283"/>
      <w:contextualSpacing/>
    </w:pPr>
  </w:style>
  <w:style w:type="paragraph" w:styleId="54">
    <w:name w:val="List 5"/>
    <w:basedOn w:val="a1"/>
    <w:rsid w:val="00F34834"/>
    <w:pPr>
      <w:ind w:left="1415" w:hanging="283"/>
      <w:contextualSpacing/>
    </w:pPr>
  </w:style>
  <w:style w:type="paragraph" w:styleId="a0">
    <w:name w:val="List Bullet"/>
    <w:basedOn w:val="a1"/>
    <w:rsid w:val="00F34834"/>
    <w:pPr>
      <w:numPr>
        <w:numId w:val="1"/>
      </w:numPr>
      <w:contextualSpacing/>
    </w:pPr>
  </w:style>
  <w:style w:type="paragraph" w:styleId="20">
    <w:name w:val="List Bullet 2"/>
    <w:basedOn w:val="a1"/>
    <w:rsid w:val="00F34834"/>
    <w:pPr>
      <w:numPr>
        <w:numId w:val="2"/>
      </w:numPr>
      <w:contextualSpacing/>
    </w:pPr>
  </w:style>
  <w:style w:type="paragraph" w:styleId="30">
    <w:name w:val="List Bullet 3"/>
    <w:basedOn w:val="a1"/>
    <w:rsid w:val="00F34834"/>
    <w:pPr>
      <w:numPr>
        <w:numId w:val="3"/>
      </w:numPr>
      <w:contextualSpacing/>
    </w:pPr>
  </w:style>
  <w:style w:type="paragraph" w:styleId="40">
    <w:name w:val="List Bullet 4"/>
    <w:basedOn w:val="a1"/>
    <w:rsid w:val="00F34834"/>
    <w:pPr>
      <w:numPr>
        <w:numId w:val="4"/>
      </w:numPr>
      <w:contextualSpacing/>
    </w:pPr>
  </w:style>
  <w:style w:type="paragraph" w:styleId="50">
    <w:name w:val="List Bullet 5"/>
    <w:basedOn w:val="a1"/>
    <w:rsid w:val="00F34834"/>
    <w:pPr>
      <w:numPr>
        <w:numId w:val="5"/>
      </w:numPr>
      <w:contextualSpacing/>
    </w:pPr>
  </w:style>
  <w:style w:type="paragraph" w:styleId="aff">
    <w:name w:val="List Continue"/>
    <w:basedOn w:val="a1"/>
    <w:rsid w:val="00F34834"/>
    <w:pPr>
      <w:spacing w:after="120"/>
      <w:ind w:left="283"/>
      <w:contextualSpacing/>
    </w:pPr>
  </w:style>
  <w:style w:type="paragraph" w:styleId="28">
    <w:name w:val="List Continue 2"/>
    <w:basedOn w:val="a1"/>
    <w:rsid w:val="00F34834"/>
    <w:pPr>
      <w:spacing w:after="120"/>
      <w:ind w:left="566"/>
      <w:contextualSpacing/>
    </w:pPr>
  </w:style>
  <w:style w:type="paragraph" w:styleId="37">
    <w:name w:val="List Continue 3"/>
    <w:basedOn w:val="a1"/>
    <w:rsid w:val="00F34834"/>
    <w:pPr>
      <w:spacing w:after="120"/>
      <w:ind w:left="849"/>
      <w:contextualSpacing/>
    </w:pPr>
  </w:style>
  <w:style w:type="paragraph" w:styleId="45">
    <w:name w:val="List Continue 4"/>
    <w:basedOn w:val="a1"/>
    <w:rsid w:val="00F34834"/>
    <w:pPr>
      <w:spacing w:after="120"/>
      <w:ind w:left="1132"/>
      <w:contextualSpacing/>
    </w:pPr>
  </w:style>
  <w:style w:type="paragraph" w:styleId="55">
    <w:name w:val="List Continue 5"/>
    <w:basedOn w:val="a1"/>
    <w:rsid w:val="00F34834"/>
    <w:pPr>
      <w:spacing w:after="120"/>
      <w:ind w:left="1415"/>
      <w:contextualSpacing/>
    </w:pPr>
  </w:style>
  <w:style w:type="paragraph" w:styleId="a">
    <w:name w:val="List Number"/>
    <w:basedOn w:val="a1"/>
    <w:rsid w:val="00F34834"/>
    <w:pPr>
      <w:numPr>
        <w:numId w:val="6"/>
      </w:numPr>
      <w:contextualSpacing/>
    </w:pPr>
  </w:style>
  <w:style w:type="paragraph" w:styleId="2">
    <w:name w:val="List Number 2"/>
    <w:basedOn w:val="a1"/>
    <w:rsid w:val="00F34834"/>
    <w:pPr>
      <w:numPr>
        <w:numId w:val="7"/>
      </w:numPr>
      <w:contextualSpacing/>
    </w:pPr>
  </w:style>
  <w:style w:type="paragraph" w:styleId="3">
    <w:name w:val="List Number 3"/>
    <w:basedOn w:val="a1"/>
    <w:rsid w:val="00F34834"/>
    <w:pPr>
      <w:numPr>
        <w:numId w:val="8"/>
      </w:numPr>
      <w:contextualSpacing/>
    </w:pPr>
  </w:style>
  <w:style w:type="paragraph" w:styleId="4">
    <w:name w:val="List Number 4"/>
    <w:basedOn w:val="a1"/>
    <w:rsid w:val="00F34834"/>
    <w:pPr>
      <w:numPr>
        <w:numId w:val="9"/>
      </w:numPr>
      <w:contextualSpacing/>
    </w:pPr>
  </w:style>
  <w:style w:type="paragraph" w:styleId="5">
    <w:name w:val="List Number 5"/>
    <w:basedOn w:val="a1"/>
    <w:rsid w:val="00F34834"/>
    <w:pPr>
      <w:numPr>
        <w:numId w:val="10"/>
      </w:numPr>
      <w:contextualSpacing/>
    </w:pPr>
  </w:style>
  <w:style w:type="paragraph" w:styleId="aff0">
    <w:name w:val="List Paragraph"/>
    <w:aliases w:val="numbered,Paragraphe de liste1,Bulletr List Paragraph,列出段落,列出段落1,Bullet List,FooterText,List Paragraph1,List Paragraph2,List Paragraph21,List Paragraph11,Parágrafo da Lista1,Párrafo de lista1,リスト段落1,Listeafsnit1,Listenabsatz,リスト段落,Plan,Fo"/>
    <w:basedOn w:val="a1"/>
    <w:link w:val="Chard"/>
    <w:uiPriority w:val="34"/>
    <w:qFormat/>
    <w:rsid w:val="00F34834"/>
    <w:pPr>
      <w:ind w:left="720"/>
      <w:contextualSpacing/>
    </w:pPr>
  </w:style>
  <w:style w:type="paragraph" w:styleId="aff1">
    <w:name w:val="macro"/>
    <w:link w:val="Chare"/>
    <w:rsid w:val="00F34834"/>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Chare">
    <w:name w:val="매크로 텍스트 Char"/>
    <w:basedOn w:val="a2"/>
    <w:link w:val="aff1"/>
    <w:rsid w:val="00F34834"/>
    <w:rPr>
      <w:rFonts w:ascii="Consolas" w:hAnsi="Consolas"/>
      <w:lang w:eastAsia="en-US"/>
    </w:rPr>
  </w:style>
  <w:style w:type="paragraph" w:styleId="aff2">
    <w:name w:val="Message Header"/>
    <w:basedOn w:val="a1"/>
    <w:link w:val="Charf"/>
    <w:rsid w:val="00F34834"/>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Charf">
    <w:name w:val="메시지 머리글 Char"/>
    <w:basedOn w:val="a2"/>
    <w:link w:val="aff2"/>
    <w:rsid w:val="00F34834"/>
    <w:rPr>
      <w:rFonts w:asciiTheme="majorHAnsi" w:eastAsiaTheme="majorEastAsia" w:hAnsiTheme="majorHAnsi" w:cstheme="majorBidi"/>
      <w:sz w:val="24"/>
      <w:szCs w:val="24"/>
      <w:shd w:val="pct20" w:color="auto" w:fill="auto"/>
      <w:lang w:eastAsia="en-US"/>
    </w:rPr>
  </w:style>
  <w:style w:type="paragraph" w:styleId="aff3">
    <w:name w:val="No Spacing"/>
    <w:uiPriority w:val="1"/>
    <w:qFormat/>
    <w:rsid w:val="00F34834"/>
    <w:rPr>
      <w:lang w:eastAsia="en-US"/>
    </w:rPr>
  </w:style>
  <w:style w:type="paragraph" w:styleId="aff4">
    <w:name w:val="Normal (Web)"/>
    <w:basedOn w:val="a1"/>
    <w:uiPriority w:val="99"/>
    <w:rsid w:val="00F34834"/>
    <w:rPr>
      <w:sz w:val="24"/>
      <w:szCs w:val="24"/>
    </w:rPr>
  </w:style>
  <w:style w:type="paragraph" w:styleId="aff5">
    <w:name w:val="Normal Indent"/>
    <w:basedOn w:val="a1"/>
    <w:rsid w:val="00F34834"/>
    <w:pPr>
      <w:ind w:left="720"/>
    </w:pPr>
  </w:style>
  <w:style w:type="paragraph" w:styleId="aff6">
    <w:name w:val="Note Heading"/>
    <w:basedOn w:val="a1"/>
    <w:next w:val="a1"/>
    <w:link w:val="Charf0"/>
    <w:rsid w:val="00F34834"/>
    <w:pPr>
      <w:spacing w:after="0"/>
    </w:pPr>
  </w:style>
  <w:style w:type="character" w:customStyle="1" w:styleId="Charf0">
    <w:name w:val="각주/미주 머리글 Char"/>
    <w:basedOn w:val="a2"/>
    <w:link w:val="aff6"/>
    <w:rsid w:val="00F34834"/>
    <w:rPr>
      <w:lang w:eastAsia="en-US"/>
    </w:rPr>
  </w:style>
  <w:style w:type="paragraph" w:styleId="aff7">
    <w:name w:val="Plain Text"/>
    <w:basedOn w:val="a1"/>
    <w:link w:val="Charf1"/>
    <w:rsid w:val="00F34834"/>
    <w:pPr>
      <w:spacing w:after="0"/>
    </w:pPr>
    <w:rPr>
      <w:rFonts w:ascii="Consolas" w:hAnsi="Consolas"/>
      <w:sz w:val="21"/>
      <w:szCs w:val="21"/>
    </w:rPr>
  </w:style>
  <w:style w:type="character" w:customStyle="1" w:styleId="Charf1">
    <w:name w:val="글자만 Char"/>
    <w:basedOn w:val="a2"/>
    <w:link w:val="aff7"/>
    <w:rsid w:val="00F34834"/>
    <w:rPr>
      <w:rFonts w:ascii="Consolas" w:hAnsi="Consolas"/>
      <w:sz w:val="21"/>
      <w:szCs w:val="21"/>
      <w:lang w:eastAsia="en-US"/>
    </w:rPr>
  </w:style>
  <w:style w:type="paragraph" w:styleId="aff8">
    <w:name w:val="Quote"/>
    <w:basedOn w:val="a1"/>
    <w:next w:val="a1"/>
    <w:link w:val="Charf2"/>
    <w:uiPriority w:val="29"/>
    <w:qFormat/>
    <w:rsid w:val="00F34834"/>
    <w:pPr>
      <w:spacing w:before="200" w:after="160"/>
      <w:ind w:left="864" w:right="864"/>
      <w:jc w:val="center"/>
    </w:pPr>
    <w:rPr>
      <w:i/>
      <w:iCs/>
      <w:color w:val="404040" w:themeColor="text1" w:themeTint="BF"/>
    </w:rPr>
  </w:style>
  <w:style w:type="character" w:customStyle="1" w:styleId="Charf2">
    <w:name w:val="인용 Char"/>
    <w:basedOn w:val="a2"/>
    <w:link w:val="aff8"/>
    <w:uiPriority w:val="29"/>
    <w:rsid w:val="00F34834"/>
    <w:rPr>
      <w:i/>
      <w:iCs/>
      <w:color w:val="404040" w:themeColor="text1" w:themeTint="BF"/>
      <w:lang w:eastAsia="en-US"/>
    </w:rPr>
  </w:style>
  <w:style w:type="paragraph" w:styleId="aff9">
    <w:name w:val="Salutation"/>
    <w:basedOn w:val="a1"/>
    <w:next w:val="a1"/>
    <w:link w:val="Charf3"/>
    <w:rsid w:val="00F34834"/>
  </w:style>
  <w:style w:type="character" w:customStyle="1" w:styleId="Charf3">
    <w:name w:val="인사말 Char"/>
    <w:basedOn w:val="a2"/>
    <w:link w:val="aff9"/>
    <w:rsid w:val="00F34834"/>
    <w:rPr>
      <w:lang w:eastAsia="en-US"/>
    </w:rPr>
  </w:style>
  <w:style w:type="paragraph" w:styleId="affa">
    <w:name w:val="Signature"/>
    <w:basedOn w:val="a1"/>
    <w:link w:val="Charf4"/>
    <w:rsid w:val="00F34834"/>
    <w:pPr>
      <w:spacing w:after="0"/>
      <w:ind w:left="4252"/>
    </w:pPr>
  </w:style>
  <w:style w:type="character" w:customStyle="1" w:styleId="Charf4">
    <w:name w:val="서명 Char"/>
    <w:basedOn w:val="a2"/>
    <w:link w:val="affa"/>
    <w:rsid w:val="00F34834"/>
    <w:rPr>
      <w:lang w:eastAsia="en-US"/>
    </w:rPr>
  </w:style>
  <w:style w:type="paragraph" w:styleId="affb">
    <w:name w:val="Subtitle"/>
    <w:basedOn w:val="a1"/>
    <w:next w:val="a1"/>
    <w:link w:val="Charf5"/>
    <w:qFormat/>
    <w:rsid w:val="00F34834"/>
    <w:pPr>
      <w:numPr>
        <w:ilvl w:val="1"/>
      </w:numPr>
      <w:spacing w:after="160"/>
    </w:pPr>
    <w:rPr>
      <w:rFonts w:asciiTheme="minorHAnsi" w:hAnsiTheme="minorHAnsi" w:cstheme="minorBidi"/>
      <w:color w:val="5A5A5A" w:themeColor="text1" w:themeTint="A5"/>
      <w:spacing w:val="15"/>
      <w:sz w:val="22"/>
      <w:szCs w:val="22"/>
    </w:rPr>
  </w:style>
  <w:style w:type="character" w:customStyle="1" w:styleId="Charf5">
    <w:name w:val="부제 Char"/>
    <w:basedOn w:val="a2"/>
    <w:link w:val="affb"/>
    <w:rsid w:val="00F34834"/>
    <w:rPr>
      <w:rFonts w:asciiTheme="minorHAnsi" w:eastAsiaTheme="minorEastAsia" w:hAnsiTheme="minorHAnsi" w:cstheme="minorBidi"/>
      <w:color w:val="5A5A5A" w:themeColor="text1" w:themeTint="A5"/>
      <w:spacing w:val="15"/>
      <w:sz w:val="22"/>
      <w:szCs w:val="22"/>
      <w:lang w:eastAsia="en-US"/>
    </w:rPr>
  </w:style>
  <w:style w:type="paragraph" w:styleId="affc">
    <w:name w:val="table of authorities"/>
    <w:basedOn w:val="a1"/>
    <w:next w:val="a1"/>
    <w:rsid w:val="00F34834"/>
    <w:pPr>
      <w:spacing w:after="0"/>
      <w:ind w:left="200" w:hanging="200"/>
    </w:pPr>
  </w:style>
  <w:style w:type="paragraph" w:styleId="affd">
    <w:name w:val="table of figures"/>
    <w:basedOn w:val="a1"/>
    <w:next w:val="a1"/>
    <w:rsid w:val="00F34834"/>
    <w:pPr>
      <w:spacing w:after="0"/>
    </w:pPr>
  </w:style>
  <w:style w:type="paragraph" w:styleId="affe">
    <w:name w:val="Title"/>
    <w:basedOn w:val="a1"/>
    <w:next w:val="a1"/>
    <w:link w:val="Charf6"/>
    <w:qFormat/>
    <w:rsid w:val="00F34834"/>
    <w:pPr>
      <w:spacing w:after="0"/>
      <w:contextualSpacing/>
    </w:pPr>
    <w:rPr>
      <w:rFonts w:asciiTheme="majorHAnsi" w:eastAsiaTheme="majorEastAsia" w:hAnsiTheme="majorHAnsi" w:cstheme="majorBidi"/>
      <w:spacing w:val="-10"/>
      <w:kern w:val="28"/>
      <w:sz w:val="56"/>
      <w:szCs w:val="56"/>
    </w:rPr>
  </w:style>
  <w:style w:type="character" w:customStyle="1" w:styleId="Charf6">
    <w:name w:val="제목 Char"/>
    <w:basedOn w:val="a2"/>
    <w:link w:val="affe"/>
    <w:rsid w:val="00F34834"/>
    <w:rPr>
      <w:rFonts w:asciiTheme="majorHAnsi" w:eastAsiaTheme="majorEastAsia" w:hAnsiTheme="majorHAnsi" w:cstheme="majorBidi"/>
      <w:spacing w:val="-10"/>
      <w:kern w:val="28"/>
      <w:sz w:val="56"/>
      <w:szCs w:val="56"/>
      <w:lang w:eastAsia="en-US"/>
    </w:rPr>
  </w:style>
  <w:style w:type="paragraph" w:styleId="afff">
    <w:name w:val="toa heading"/>
    <w:basedOn w:val="a1"/>
    <w:next w:val="a1"/>
    <w:rsid w:val="00F34834"/>
    <w:pPr>
      <w:spacing w:before="120"/>
    </w:pPr>
    <w:rPr>
      <w:rFonts w:asciiTheme="majorHAnsi" w:eastAsiaTheme="majorEastAsia" w:hAnsiTheme="majorHAnsi" w:cstheme="majorBidi"/>
      <w:b/>
      <w:bCs/>
      <w:sz w:val="24"/>
      <w:szCs w:val="24"/>
    </w:rPr>
  </w:style>
  <w:style w:type="paragraph" w:styleId="TOC">
    <w:name w:val="TOC Heading"/>
    <w:basedOn w:val="1"/>
    <w:next w:val="a1"/>
    <w:uiPriority w:val="39"/>
    <w:semiHidden/>
    <w:unhideWhenUsed/>
    <w:qFormat/>
    <w:rsid w:val="00F34834"/>
    <w:pPr>
      <w:pBdr>
        <w:top w:val="none" w:sz="0" w:space="0" w:color="auto"/>
      </w:pBdr>
      <w:spacing w:after="0"/>
      <w:ind w:left="0" w:firstLine="0"/>
      <w:outlineLvl w:val="9"/>
    </w:pPr>
    <w:rPr>
      <w:rFonts w:asciiTheme="majorHAnsi" w:eastAsiaTheme="majorEastAsia" w:hAnsiTheme="majorHAnsi" w:cstheme="majorBidi"/>
      <w:color w:val="2F5496" w:themeColor="accent1" w:themeShade="BF"/>
      <w:sz w:val="32"/>
      <w:szCs w:val="32"/>
    </w:rPr>
  </w:style>
  <w:style w:type="paragraph" w:styleId="afff0">
    <w:name w:val="Revision"/>
    <w:hidden/>
    <w:uiPriority w:val="99"/>
    <w:semiHidden/>
    <w:rsid w:val="008C6956"/>
    <w:rPr>
      <w:lang w:eastAsia="en-US"/>
    </w:rPr>
  </w:style>
  <w:style w:type="character" w:customStyle="1" w:styleId="Chard">
    <w:name w:val="목록 단락 Char"/>
    <w:aliases w:val="numbered Char,Paragraphe de liste1 Char,Bulletr List Paragraph Char,列出段落 Char,列出段落1 Char,Bullet List Char,FooterText Char,List Paragraph1 Char,List Paragraph2 Char,List Paragraph21 Char,List Paragraph11 Char,Parágrafo da Lista1 Char,Plan Char"/>
    <w:link w:val="aff0"/>
    <w:uiPriority w:val="34"/>
    <w:qFormat/>
    <w:locked/>
    <w:rsid w:val="008C6956"/>
    <w:rPr>
      <w:lang w:eastAsia="en-US"/>
    </w:rPr>
  </w:style>
  <w:style w:type="character" w:customStyle="1" w:styleId="B1Char1">
    <w:name w:val="B1 Char1"/>
    <w:link w:val="B1"/>
    <w:rsid w:val="008C6956"/>
    <w:rPr>
      <w:lang w:eastAsia="en-US"/>
    </w:rPr>
  </w:style>
  <w:style w:type="character" w:customStyle="1" w:styleId="Char3">
    <w:name w:val="캡션 Char"/>
    <w:aliases w:val="Labelling Char,legend1 Char,Caption Char Char Char1 Char,Caption Char Char Char Char Char Char Char1 Char,Caption Char Char Char Char Char Char Char Char Char Char Char Char1 Char,Caption21 Char,Caption Char Char Char21 Char,legend Char"/>
    <w:link w:val="af1"/>
    <w:locked/>
    <w:rsid w:val="00AF3238"/>
    <w:rPr>
      <w:i/>
      <w:iCs/>
      <w:color w:val="44546A" w:themeColor="text2"/>
      <w:sz w:val="18"/>
      <w:szCs w:val="18"/>
      <w:lang w:eastAsia="en-US"/>
    </w:rPr>
  </w:style>
  <w:style w:type="character" w:customStyle="1" w:styleId="EXChar">
    <w:name w:val="EX Char"/>
    <w:link w:val="EX"/>
    <w:qFormat/>
    <w:locked/>
    <w:rsid w:val="004F3C68"/>
    <w:rPr>
      <w:lang w:eastAsia="en-US"/>
    </w:rPr>
  </w:style>
  <w:style w:type="paragraph" w:customStyle="1" w:styleId="Tableheader">
    <w:name w:val="Table header"/>
    <w:basedOn w:val="a1"/>
    <w:rsid w:val="002E1953"/>
    <w:pPr>
      <w:spacing w:before="60" w:after="60" w:line="210" w:lineRule="atLeast"/>
    </w:pPr>
    <w:rPr>
      <w:rFonts w:ascii="Cambria" w:eastAsia="Calibri" w:hAnsi="Cambria"/>
      <w:szCs w:val="22"/>
    </w:rPr>
  </w:style>
  <w:style w:type="character" w:customStyle="1" w:styleId="B1Char">
    <w:name w:val="B1 Char"/>
    <w:qFormat/>
    <w:rsid w:val="00E4258D"/>
    <w:rPr>
      <w:rFonts w:ascii="Arial" w:hAnsi="Arial"/>
      <w:lang w:eastAsia="en-US"/>
    </w:rPr>
  </w:style>
  <w:style w:type="character" w:customStyle="1" w:styleId="2Char">
    <w:name w:val="제목 2 Char"/>
    <w:basedOn w:val="a2"/>
    <w:link w:val="21"/>
    <w:qFormat/>
    <w:rsid w:val="00722CFD"/>
    <w:rPr>
      <w:rFonts w:ascii="Arial" w:hAnsi="Arial"/>
      <w:sz w:val="32"/>
      <w:lang w:eastAsia="en-US"/>
    </w:rPr>
  </w:style>
  <w:style w:type="paragraph" w:customStyle="1" w:styleId="CRCoverPage">
    <w:name w:val="CR Cover Page"/>
    <w:rsid w:val="00D302A9"/>
    <w:pPr>
      <w:spacing w:after="120"/>
    </w:pPr>
    <w:rPr>
      <w:rFonts w:ascii="Arial" w:hAnsi="Arial"/>
      <w:lang w:eastAsia="en-US"/>
    </w:rPr>
  </w:style>
  <w:style w:type="paragraph" w:customStyle="1" w:styleId="paragraph">
    <w:name w:val="paragraph"/>
    <w:basedOn w:val="a1"/>
    <w:rsid w:val="00D302A9"/>
    <w:pPr>
      <w:spacing w:before="100" w:beforeAutospacing="1" w:after="100" w:afterAutospacing="1"/>
    </w:pPr>
    <w:rPr>
      <w:sz w:val="24"/>
      <w:szCs w:val="24"/>
    </w:rPr>
  </w:style>
  <w:style w:type="character" w:customStyle="1" w:styleId="normaltextrun">
    <w:name w:val="normaltextrun"/>
    <w:basedOn w:val="a2"/>
    <w:rsid w:val="00D302A9"/>
  </w:style>
  <w:style w:type="character" w:customStyle="1" w:styleId="eop">
    <w:name w:val="eop"/>
    <w:basedOn w:val="a2"/>
    <w:rsid w:val="00D302A9"/>
  </w:style>
  <w:style w:type="character" w:customStyle="1" w:styleId="3Char">
    <w:name w:val="제목 3 Char"/>
    <w:aliases w:val="h3 Char"/>
    <w:basedOn w:val="a2"/>
    <w:link w:val="31"/>
    <w:qFormat/>
    <w:rsid w:val="00D302A9"/>
    <w:rPr>
      <w:rFonts w:ascii="Arial" w:hAnsi="Arial"/>
      <w:sz w:val="28"/>
      <w:lang w:eastAsia="en-US"/>
    </w:rPr>
  </w:style>
  <w:style w:type="character" w:customStyle="1" w:styleId="TFChar">
    <w:name w:val="TF Char"/>
    <w:link w:val="TF"/>
    <w:qFormat/>
    <w:rsid w:val="00F35014"/>
    <w:rPr>
      <w:rFonts w:ascii="Arial" w:hAnsi="Arial"/>
      <w:b/>
      <w:lang w:eastAsia="en-US"/>
    </w:rPr>
  </w:style>
  <w:style w:type="character" w:customStyle="1" w:styleId="NOZchn">
    <w:name w:val="NO Zchn"/>
    <w:link w:val="NO"/>
    <w:qFormat/>
    <w:locked/>
    <w:rsid w:val="00567FD8"/>
    <w:rPr>
      <w:lang w:eastAsia="en-US"/>
    </w:rPr>
  </w:style>
  <w:style w:type="character" w:customStyle="1" w:styleId="B2Char">
    <w:name w:val="B2 Char"/>
    <w:link w:val="B2"/>
    <w:rsid w:val="00116532"/>
    <w:rPr>
      <w:lang w:eastAsia="en-US"/>
    </w:rPr>
  </w:style>
  <w:style w:type="character" w:styleId="afff1">
    <w:name w:val="annotation reference"/>
    <w:basedOn w:val="a2"/>
    <w:rsid w:val="005D6A04"/>
    <w:rPr>
      <w:sz w:val="16"/>
      <w:szCs w:val="16"/>
    </w:rPr>
  </w:style>
  <w:style w:type="character" w:styleId="afff2">
    <w:name w:val="Intense Reference"/>
    <w:basedOn w:val="a2"/>
    <w:uiPriority w:val="32"/>
    <w:qFormat/>
    <w:rsid w:val="00C16D1A"/>
    <w:rPr>
      <w:b/>
      <w:bCs/>
      <w:smallCaps/>
      <w:color w:val="4472C4" w:themeColor="accent1"/>
      <w:spacing w:val="5"/>
    </w:rPr>
  </w:style>
  <w:style w:type="paragraph" w:customStyle="1" w:styleId="FirstParagraph">
    <w:name w:val="First Paragraph"/>
    <w:basedOn w:val="ae"/>
    <w:next w:val="ae"/>
    <w:qFormat/>
    <w:rsid w:val="001606F1"/>
    <w:rPr>
      <w:rFonts w:eastAsia="Times New Roman"/>
    </w:rPr>
  </w:style>
  <w:style w:type="character" w:customStyle="1" w:styleId="VerbatimChar">
    <w:name w:val="Verbatim Char"/>
    <w:basedOn w:val="a2"/>
    <w:link w:val="SourceCode"/>
    <w:rsid w:val="001606F1"/>
    <w:rPr>
      <w:rFonts w:ascii="Consolas" w:eastAsia="Times New Roman" w:hAnsi="Consolas"/>
      <w:sz w:val="21"/>
      <w:szCs w:val="21"/>
    </w:rPr>
  </w:style>
  <w:style w:type="paragraph" w:customStyle="1" w:styleId="SourceCode">
    <w:name w:val="Source Code"/>
    <w:basedOn w:val="a1"/>
    <w:link w:val="VerbatimChar"/>
    <w:rsid w:val="001606F1"/>
    <w:pPr>
      <w:wordWrap w:val="0"/>
    </w:pPr>
    <w:rPr>
      <w:rFonts w:ascii="Consolas" w:eastAsia="Times New Roman" w:hAnsi="Consolas"/>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430969">
      <w:bodyDiv w:val="1"/>
      <w:marLeft w:val="0"/>
      <w:marRight w:val="0"/>
      <w:marTop w:val="0"/>
      <w:marBottom w:val="0"/>
      <w:divBdr>
        <w:top w:val="none" w:sz="0" w:space="0" w:color="auto"/>
        <w:left w:val="none" w:sz="0" w:space="0" w:color="auto"/>
        <w:bottom w:val="none" w:sz="0" w:space="0" w:color="auto"/>
        <w:right w:val="none" w:sz="0" w:space="0" w:color="auto"/>
      </w:divBdr>
    </w:div>
    <w:div w:id="722291630">
      <w:bodyDiv w:val="1"/>
      <w:marLeft w:val="0"/>
      <w:marRight w:val="0"/>
      <w:marTop w:val="0"/>
      <w:marBottom w:val="0"/>
      <w:divBdr>
        <w:top w:val="none" w:sz="0" w:space="0" w:color="auto"/>
        <w:left w:val="none" w:sz="0" w:space="0" w:color="auto"/>
        <w:bottom w:val="none" w:sz="0" w:space="0" w:color="auto"/>
        <w:right w:val="none" w:sz="0" w:space="0" w:color="auto"/>
      </w:divBdr>
    </w:div>
    <w:div w:id="780564462">
      <w:bodyDiv w:val="1"/>
      <w:marLeft w:val="0"/>
      <w:marRight w:val="0"/>
      <w:marTop w:val="0"/>
      <w:marBottom w:val="0"/>
      <w:divBdr>
        <w:top w:val="none" w:sz="0" w:space="0" w:color="auto"/>
        <w:left w:val="none" w:sz="0" w:space="0" w:color="auto"/>
        <w:bottom w:val="none" w:sz="0" w:space="0" w:color="auto"/>
        <w:right w:val="none" w:sz="0" w:space="0" w:color="auto"/>
      </w:divBdr>
    </w:div>
    <w:div w:id="1072316593">
      <w:bodyDiv w:val="1"/>
      <w:marLeft w:val="0"/>
      <w:marRight w:val="0"/>
      <w:marTop w:val="0"/>
      <w:marBottom w:val="0"/>
      <w:divBdr>
        <w:top w:val="none" w:sz="0" w:space="0" w:color="auto"/>
        <w:left w:val="none" w:sz="0" w:space="0" w:color="auto"/>
        <w:bottom w:val="none" w:sz="0" w:space="0" w:color="auto"/>
        <w:right w:val="none" w:sz="0" w:space="0" w:color="auto"/>
      </w:divBdr>
    </w:div>
    <w:div w:id="1264729693">
      <w:bodyDiv w:val="1"/>
      <w:marLeft w:val="0"/>
      <w:marRight w:val="0"/>
      <w:marTop w:val="0"/>
      <w:marBottom w:val="0"/>
      <w:divBdr>
        <w:top w:val="none" w:sz="0" w:space="0" w:color="auto"/>
        <w:left w:val="none" w:sz="0" w:space="0" w:color="auto"/>
        <w:bottom w:val="none" w:sz="0" w:space="0" w:color="auto"/>
        <w:right w:val="none" w:sz="0" w:space="0" w:color="auto"/>
      </w:divBdr>
    </w:div>
    <w:div w:id="1437209774">
      <w:bodyDiv w:val="1"/>
      <w:marLeft w:val="0"/>
      <w:marRight w:val="0"/>
      <w:marTop w:val="0"/>
      <w:marBottom w:val="0"/>
      <w:divBdr>
        <w:top w:val="none" w:sz="0" w:space="0" w:color="auto"/>
        <w:left w:val="none" w:sz="0" w:space="0" w:color="auto"/>
        <w:bottom w:val="none" w:sz="0" w:space="0" w:color="auto"/>
        <w:right w:val="none" w:sz="0" w:space="0" w:color="auto"/>
      </w:divBdr>
    </w:div>
    <w:div w:id="1522891040">
      <w:bodyDiv w:val="1"/>
      <w:marLeft w:val="0"/>
      <w:marRight w:val="0"/>
      <w:marTop w:val="0"/>
      <w:marBottom w:val="0"/>
      <w:divBdr>
        <w:top w:val="none" w:sz="0" w:space="0" w:color="auto"/>
        <w:left w:val="none" w:sz="0" w:space="0" w:color="auto"/>
        <w:bottom w:val="none" w:sz="0" w:space="0" w:color="auto"/>
        <w:right w:val="none" w:sz="0" w:space="0" w:color="auto"/>
      </w:divBdr>
    </w:div>
    <w:div w:id="1540700693">
      <w:bodyDiv w:val="1"/>
      <w:marLeft w:val="0"/>
      <w:marRight w:val="0"/>
      <w:marTop w:val="0"/>
      <w:marBottom w:val="0"/>
      <w:divBdr>
        <w:top w:val="none" w:sz="0" w:space="0" w:color="auto"/>
        <w:left w:val="none" w:sz="0" w:space="0" w:color="auto"/>
        <w:bottom w:val="none" w:sz="0" w:space="0" w:color="auto"/>
        <w:right w:val="none" w:sz="0" w:space="0" w:color="auto"/>
      </w:divBdr>
    </w:div>
    <w:div w:id="169692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3gpp.org/ftp/Specs/html-info/21900.ht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3gpp.org/Change-Requests" TargetMode="External"/><Relationship Id="rId4" Type="http://schemas.openxmlformats.org/officeDocument/2006/relationships/styles" Target="styles.xml"/><Relationship Id="rId9" Type="http://schemas.openxmlformats.org/officeDocument/2006/relationships/hyperlink" Target="http://www.3gpp.org/3G_Specs/CRs.htm" TargetMode="Externa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kaloa\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CB414-0C36-4163-9F77-5167948B9857}">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3gpp_70.dot</Template>
  <TotalTime>47</TotalTime>
  <Pages>1</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3GPP TS ab.cde</vt:lpstr>
    </vt:vector>
  </TitlesOfParts>
  <Manager/>
  <Company/>
  <LinksUpToDate>false</LinksUpToDate>
  <CharactersWithSpaces>3743</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Ryan Hakju Lee</dc:creator>
  <cp:keywords>&lt;keyword[, keyword, ]&gt;</cp:keywords>
  <cp:lastModifiedBy>samsung</cp:lastModifiedBy>
  <cp:revision>10</cp:revision>
  <cp:lastPrinted>2019-02-25T14:05:00Z</cp:lastPrinted>
  <dcterms:created xsi:type="dcterms:W3CDTF">2025-11-18T20:52:00Z</dcterms:created>
  <dcterms:modified xsi:type="dcterms:W3CDTF">2025-11-19T00:40:00Z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FLCMData">
    <vt:lpwstr>458ADEE16B5FF7ECD41168FB2A44B7E4D83BA725945D2B944DA722F43207F9F7DB858A09448D552597BD6DA99D4CC9A91A9F0067D8E1EE9A2CCE7696FD1E7374</vt:lpwstr>
  </property>
</Properties>
</file>